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FF5D6" w14:textId="41B1FDBC" w:rsidR="00062535" w:rsidRPr="00BE3ED5" w:rsidRDefault="00062535" w:rsidP="000625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ED5">
        <w:rPr>
          <w:rFonts w:ascii="Times New Roman" w:hAnsi="Times New Roman" w:cs="Times New Roman"/>
          <w:b/>
          <w:sz w:val="24"/>
          <w:szCs w:val="24"/>
        </w:rPr>
        <w:t>CỘNG HÒA XÃ HỘI CHỦ NGHĨA VIỆT NAM</w:t>
      </w:r>
    </w:p>
    <w:p w14:paraId="4636DC66" w14:textId="191ACABE" w:rsidR="00062535" w:rsidRPr="00BE3ED5" w:rsidRDefault="00062535" w:rsidP="000625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E3ED5">
        <w:rPr>
          <w:rFonts w:ascii="Times New Roman" w:hAnsi="Times New Roman" w:cs="Times New Roman"/>
          <w:b/>
          <w:sz w:val="24"/>
          <w:szCs w:val="24"/>
        </w:rPr>
        <w:t>Độc</w:t>
      </w:r>
      <w:proofErr w:type="spellEnd"/>
      <w:r w:rsidRPr="00BE3E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b/>
          <w:sz w:val="24"/>
          <w:szCs w:val="24"/>
        </w:rPr>
        <w:t>lập</w:t>
      </w:r>
      <w:proofErr w:type="spellEnd"/>
      <w:r w:rsidRPr="00BE3ED5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BE3ED5">
        <w:rPr>
          <w:rFonts w:ascii="Times New Roman" w:hAnsi="Times New Roman" w:cs="Times New Roman"/>
          <w:b/>
          <w:sz w:val="24"/>
          <w:szCs w:val="24"/>
        </w:rPr>
        <w:t>Tự</w:t>
      </w:r>
      <w:proofErr w:type="spellEnd"/>
      <w:r w:rsidRPr="00BE3ED5">
        <w:rPr>
          <w:rFonts w:ascii="Times New Roman" w:hAnsi="Times New Roman" w:cs="Times New Roman"/>
          <w:b/>
          <w:sz w:val="24"/>
          <w:szCs w:val="24"/>
        </w:rPr>
        <w:t xml:space="preserve"> do – </w:t>
      </w:r>
      <w:proofErr w:type="spellStart"/>
      <w:r w:rsidRPr="00BE3ED5">
        <w:rPr>
          <w:rFonts w:ascii="Times New Roman" w:hAnsi="Times New Roman" w:cs="Times New Roman"/>
          <w:b/>
          <w:sz w:val="24"/>
          <w:szCs w:val="24"/>
        </w:rPr>
        <w:t>Hạnh</w:t>
      </w:r>
      <w:proofErr w:type="spellEnd"/>
      <w:r w:rsidRPr="00BE3E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b/>
          <w:sz w:val="24"/>
          <w:szCs w:val="24"/>
        </w:rPr>
        <w:t>phúc</w:t>
      </w:r>
      <w:proofErr w:type="spellEnd"/>
    </w:p>
    <w:p w14:paraId="2A9E61CD" w14:textId="06EA68B5" w:rsidR="00062535" w:rsidRPr="00BE3ED5" w:rsidRDefault="00062535" w:rsidP="00D77454">
      <w:pPr>
        <w:jc w:val="center"/>
        <w:rPr>
          <w:rFonts w:ascii="Times New Roman" w:hAnsi="Times New Roman" w:cs="Times New Roman"/>
          <w:b/>
          <w:sz w:val="30"/>
        </w:rPr>
      </w:pPr>
      <w:r w:rsidRPr="00BE3ED5">
        <w:rPr>
          <w:rFonts w:ascii="Times New Roman" w:hAnsi="Times New Roman" w:cs="Times New Roman"/>
          <w:b/>
          <w:sz w:val="30"/>
        </w:rPr>
        <w:t>---------------</w:t>
      </w:r>
    </w:p>
    <w:p w14:paraId="2E722DBA" w14:textId="7B98C507" w:rsidR="0057754C" w:rsidRPr="00BE3ED5" w:rsidRDefault="00D77454" w:rsidP="00D774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ED5">
        <w:rPr>
          <w:rFonts w:ascii="Times New Roman" w:hAnsi="Times New Roman" w:cs="Times New Roman"/>
          <w:b/>
          <w:sz w:val="28"/>
          <w:szCs w:val="28"/>
        </w:rPr>
        <w:t>BIÊN BẢN GIAO NHẬN HỒ SƠ MỞ CIF/MỞ</w:t>
      </w:r>
      <w:r w:rsidR="00062535" w:rsidRPr="00BE3ED5">
        <w:rPr>
          <w:rFonts w:ascii="Times New Roman" w:hAnsi="Times New Roman" w:cs="Times New Roman"/>
          <w:b/>
          <w:sz w:val="28"/>
          <w:szCs w:val="28"/>
        </w:rPr>
        <w:t xml:space="preserve"> TÀI KHOẢN THANH TOÁN</w:t>
      </w:r>
      <w:r w:rsidR="00E10642" w:rsidRPr="00BE3ED5">
        <w:rPr>
          <w:rStyle w:val="FootnoteReference"/>
          <w:rFonts w:ascii="Times New Roman" w:hAnsi="Times New Roman" w:cs="Times New Roman"/>
          <w:b/>
          <w:sz w:val="28"/>
          <w:szCs w:val="28"/>
        </w:rPr>
        <w:footnoteReference w:id="1"/>
      </w:r>
    </w:p>
    <w:p w14:paraId="59FAF5EA" w14:textId="4AD50B16" w:rsidR="00033E8B" w:rsidRPr="00BE3ED5" w:rsidRDefault="00062535" w:rsidP="00E10642">
      <w:pPr>
        <w:pStyle w:val="ListParagraph"/>
        <w:numPr>
          <w:ilvl w:val="0"/>
          <w:numId w:val="4"/>
        </w:numPr>
        <w:tabs>
          <w:tab w:val="right" w:leader="dot" w:pos="12758"/>
        </w:tabs>
        <w:spacing w:before="120" w:after="120" w:line="288" w:lineRule="auto"/>
        <w:rPr>
          <w:rFonts w:ascii="Times New Roman" w:hAnsi="Times New Roman" w:cs="Times New Roman"/>
          <w:b/>
          <w:sz w:val="24"/>
        </w:rPr>
      </w:pPr>
      <w:proofErr w:type="spellStart"/>
      <w:r w:rsidRPr="00BE3ED5">
        <w:rPr>
          <w:rFonts w:ascii="Times New Roman" w:hAnsi="Times New Roman" w:cs="Times New Roman"/>
          <w:b/>
          <w:sz w:val="24"/>
        </w:rPr>
        <w:t>Bên</w:t>
      </w:r>
      <w:proofErr w:type="spellEnd"/>
      <w:r w:rsidRPr="00BE3ED5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b/>
          <w:sz w:val="24"/>
        </w:rPr>
        <w:t>giao</w:t>
      </w:r>
      <w:proofErr w:type="spellEnd"/>
      <w:r w:rsidR="00017FB8" w:rsidRPr="00BE3ED5">
        <w:rPr>
          <w:rStyle w:val="FootnoteReference"/>
          <w:rFonts w:ascii="Times New Roman" w:hAnsi="Times New Roman" w:cs="Times New Roman"/>
          <w:b/>
          <w:sz w:val="24"/>
        </w:rPr>
        <w:footnoteReference w:id="2"/>
      </w:r>
      <w:r w:rsidRPr="00BE3ED5">
        <w:rPr>
          <w:rFonts w:ascii="Times New Roman" w:hAnsi="Times New Roman" w:cs="Times New Roman"/>
          <w:b/>
          <w:sz w:val="24"/>
        </w:rPr>
        <w:t xml:space="preserve">: </w:t>
      </w:r>
    </w:p>
    <w:p w14:paraId="6D510FEF" w14:textId="22E2A04C" w:rsidR="00D77454" w:rsidRPr="00BE3ED5" w:rsidRDefault="00033E8B" w:rsidP="00E10642">
      <w:pPr>
        <w:pStyle w:val="ListParagraph"/>
        <w:tabs>
          <w:tab w:val="right" w:leader="dot" w:pos="12758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proofErr w:type="spellStart"/>
      <w:r w:rsidRPr="00BE3ED5">
        <w:rPr>
          <w:rFonts w:ascii="Times New Roman" w:hAnsi="Times New Roman" w:cs="Times New Roman"/>
          <w:sz w:val="24"/>
        </w:rPr>
        <w:t>Họ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và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tên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: </w:t>
      </w:r>
      <w:r w:rsidR="00D77454" w:rsidRPr="00BE3ED5">
        <w:rPr>
          <w:rFonts w:ascii="Times New Roman" w:hAnsi="Times New Roman" w:cs="Times New Roman"/>
          <w:sz w:val="24"/>
        </w:rPr>
        <w:t xml:space="preserve"> </w:t>
      </w:r>
      <w:del w:id="0" w:author="Nga Nguyen Thi (OPS - ASD)" w:date="2019-10-11T08:51:00Z">
        <w:r w:rsidR="00D77454" w:rsidRPr="00BE3ED5" w:rsidDel="000C42A4">
          <w:rPr>
            <w:rFonts w:ascii="Times New Roman" w:hAnsi="Times New Roman" w:cs="Times New Roman"/>
            <w:sz w:val="24"/>
          </w:rPr>
          <w:tab/>
        </w:r>
        <w:r w:rsidRPr="00BE3ED5" w:rsidDel="000C42A4">
          <w:rPr>
            <w:rFonts w:ascii="Times New Roman" w:hAnsi="Times New Roman" w:cs="Times New Roman"/>
            <w:sz w:val="24"/>
          </w:rPr>
          <w:delText>.</w:delText>
        </w:r>
      </w:del>
    </w:p>
    <w:p w14:paraId="59DD3C15" w14:textId="4DA66C0A" w:rsidR="00D77454" w:rsidRPr="00BE3ED5" w:rsidRDefault="00D77454" w:rsidP="00E10642">
      <w:pPr>
        <w:tabs>
          <w:tab w:val="left" w:leader="dot" w:pos="3402"/>
          <w:tab w:val="left" w:leader="dot" w:pos="7938"/>
          <w:tab w:val="left" w:leader="dot" w:pos="12758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proofErr w:type="spellStart"/>
      <w:r w:rsidRPr="00BE3ED5">
        <w:rPr>
          <w:rFonts w:ascii="Times New Roman" w:hAnsi="Times New Roman" w:cs="Times New Roman"/>
          <w:sz w:val="24"/>
        </w:rPr>
        <w:t>Số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CMND</w:t>
      </w:r>
      <w:r w:rsidR="00033E8B" w:rsidRPr="00BE3ED5">
        <w:rPr>
          <w:rFonts w:ascii="Times New Roman" w:hAnsi="Times New Roman" w:cs="Times New Roman"/>
          <w:sz w:val="24"/>
        </w:rPr>
        <w:t>/</w:t>
      </w:r>
      <w:proofErr w:type="spellStart"/>
      <w:r w:rsidR="00033E8B" w:rsidRPr="00BE3ED5">
        <w:rPr>
          <w:rFonts w:ascii="Times New Roman" w:hAnsi="Times New Roman" w:cs="Times New Roman"/>
          <w:sz w:val="24"/>
        </w:rPr>
        <w:t>Hộ</w:t>
      </w:r>
      <w:proofErr w:type="spellEnd"/>
      <w:r w:rsidR="00033E8B"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33E8B" w:rsidRPr="00BE3ED5">
        <w:rPr>
          <w:rFonts w:ascii="Times New Roman" w:hAnsi="Times New Roman" w:cs="Times New Roman"/>
          <w:sz w:val="24"/>
        </w:rPr>
        <w:t>chiếu</w:t>
      </w:r>
      <w:proofErr w:type="spellEnd"/>
      <w:r w:rsidR="00033E8B" w:rsidRPr="00BE3ED5">
        <w:rPr>
          <w:rFonts w:ascii="Times New Roman" w:hAnsi="Times New Roman" w:cs="Times New Roman"/>
          <w:sz w:val="24"/>
        </w:rPr>
        <w:t>/</w:t>
      </w:r>
      <w:proofErr w:type="spellStart"/>
      <w:r w:rsidR="00033E8B" w:rsidRPr="00BE3ED5">
        <w:rPr>
          <w:rFonts w:ascii="Times New Roman" w:hAnsi="Times New Roman" w:cs="Times New Roman"/>
          <w:sz w:val="24"/>
        </w:rPr>
        <w:t>Thẻ</w:t>
      </w:r>
      <w:proofErr w:type="spellEnd"/>
      <w:r w:rsidR="00033E8B" w:rsidRPr="00BE3ED5">
        <w:rPr>
          <w:rFonts w:ascii="Times New Roman" w:hAnsi="Times New Roman" w:cs="Times New Roman"/>
          <w:sz w:val="24"/>
        </w:rPr>
        <w:t xml:space="preserve"> CCCD</w:t>
      </w:r>
      <w:proofErr w:type="gramStart"/>
      <w:r w:rsidRPr="00BE3ED5">
        <w:rPr>
          <w:rFonts w:ascii="Times New Roman" w:hAnsi="Times New Roman" w:cs="Times New Roman"/>
          <w:sz w:val="24"/>
        </w:rPr>
        <w:t>:</w:t>
      </w:r>
      <w:r w:rsidR="00017C06" w:rsidRPr="00BE3ED5">
        <w:rPr>
          <w:rFonts w:ascii="Times New Roman" w:hAnsi="Times New Roman" w:cs="Times New Roman"/>
          <w:sz w:val="24"/>
        </w:rPr>
        <w:t xml:space="preserve"> </w:t>
      </w:r>
      <w:ins w:id="1" w:author="Nga Nguyen Thi (OPS - ASD)" w:date="2019-10-11T08:51:00Z">
        <w:r w:rsidR="007B67BC">
          <w:rPr>
            <w:rFonts w:ascii="Times New Roman" w:hAnsi="Times New Roman" w:cs="Times New Roman"/>
            <w:sz w:val="24"/>
          </w:rPr>
          <w:t xml:space="preserve"> </w:t>
        </w:r>
      </w:ins>
      <w:ins w:id="2" w:author="Nga Nguyen Thi (OPS - ASD)" w:date="2019-10-11T11:06:00Z">
        <w:r w:rsidR="007B67BC" w:rsidRPr="00BE3ED5">
          <w:rPr>
            <w:rFonts w:ascii="Times New Roman" w:hAnsi="Times New Roman" w:cs="Times New Roman"/>
            <w:sz w:val="24"/>
          </w:rPr>
          <w:t>……………</w:t>
        </w:r>
        <w:proofErr w:type="gramEnd"/>
        <w:r w:rsidR="007B67BC">
          <w:rPr>
            <w:rFonts w:ascii="Times New Roman" w:hAnsi="Times New Roman" w:cs="Times New Roman"/>
            <w:sz w:val="24"/>
          </w:rPr>
          <w:t xml:space="preserve">       </w:t>
        </w:r>
      </w:ins>
      <w:del w:id="3" w:author="Nga Nguyen Thi (OPS - ASD)" w:date="2019-10-11T08:51:00Z">
        <w:r w:rsidR="00033E8B" w:rsidRPr="00BE3ED5" w:rsidDel="000C42A4">
          <w:rPr>
            <w:rFonts w:ascii="Times New Roman" w:hAnsi="Times New Roman" w:cs="Times New Roman"/>
            <w:sz w:val="24"/>
          </w:rPr>
          <w:delText>………………</w:delText>
        </w:r>
      </w:del>
      <w:proofErr w:type="spellStart"/>
      <w:r w:rsidR="00F234EC" w:rsidRPr="00BE3ED5">
        <w:rPr>
          <w:rFonts w:ascii="Times New Roman" w:hAnsi="Times New Roman" w:cs="Times New Roman"/>
          <w:sz w:val="24"/>
        </w:rPr>
        <w:t>Ngày</w:t>
      </w:r>
      <w:proofErr w:type="spellEnd"/>
      <w:r w:rsidR="00F234EC"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234EC" w:rsidRPr="00BE3ED5">
        <w:rPr>
          <w:rFonts w:ascii="Times New Roman" w:hAnsi="Times New Roman" w:cs="Times New Roman"/>
          <w:sz w:val="24"/>
        </w:rPr>
        <w:t>cấp</w:t>
      </w:r>
      <w:proofErr w:type="spellEnd"/>
      <w:r w:rsidR="00F234EC" w:rsidRPr="00BE3ED5">
        <w:rPr>
          <w:rFonts w:ascii="Times New Roman" w:hAnsi="Times New Roman" w:cs="Times New Roman"/>
          <w:sz w:val="24"/>
        </w:rPr>
        <w:t xml:space="preserve">: </w:t>
      </w:r>
      <w:ins w:id="4" w:author="Nga Nguyen Thi (OPS - ASD)" w:date="2019-10-11T08:51:00Z">
        <w:r w:rsidR="000C42A4">
          <w:rPr>
            <w:rFonts w:ascii="Times New Roman" w:hAnsi="Times New Roman" w:cs="Times New Roman"/>
            <w:sz w:val="24"/>
          </w:rPr>
          <w:t xml:space="preserve"> </w:t>
        </w:r>
      </w:ins>
      <w:ins w:id="5" w:author="Nga Nguyen Thi (OPS - ASD)" w:date="2019-10-11T11:06:00Z">
        <w:r w:rsidR="007B67BC" w:rsidRPr="00BE3ED5">
          <w:rPr>
            <w:rFonts w:ascii="Times New Roman" w:hAnsi="Times New Roman" w:cs="Times New Roman"/>
            <w:sz w:val="24"/>
          </w:rPr>
          <w:t>……………</w:t>
        </w:r>
        <w:r w:rsidR="007B67BC">
          <w:rPr>
            <w:rFonts w:ascii="Times New Roman" w:hAnsi="Times New Roman" w:cs="Times New Roman"/>
            <w:sz w:val="24"/>
          </w:rPr>
          <w:t xml:space="preserve"> </w:t>
        </w:r>
      </w:ins>
      <w:del w:id="6" w:author="Nga Nguyen Thi (OPS - ASD)" w:date="2019-10-11T08:51:00Z">
        <w:r w:rsidR="00033E8B" w:rsidRPr="00BE3ED5" w:rsidDel="000C42A4">
          <w:rPr>
            <w:rFonts w:ascii="Times New Roman" w:hAnsi="Times New Roman" w:cs="Times New Roman"/>
            <w:sz w:val="24"/>
          </w:rPr>
          <w:delText>…………….</w:delText>
        </w:r>
      </w:del>
      <w:proofErr w:type="spellStart"/>
      <w:r w:rsidR="00F234EC" w:rsidRPr="00BE3ED5">
        <w:rPr>
          <w:rFonts w:ascii="Times New Roman" w:hAnsi="Times New Roman" w:cs="Times New Roman"/>
          <w:sz w:val="24"/>
        </w:rPr>
        <w:t>Nơi</w:t>
      </w:r>
      <w:proofErr w:type="spellEnd"/>
      <w:r w:rsidR="00F234EC"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234EC" w:rsidRPr="00BE3ED5">
        <w:rPr>
          <w:rFonts w:ascii="Times New Roman" w:hAnsi="Times New Roman" w:cs="Times New Roman"/>
          <w:sz w:val="24"/>
        </w:rPr>
        <w:t>cấp</w:t>
      </w:r>
      <w:proofErr w:type="spellEnd"/>
      <w:r w:rsidR="00F234EC" w:rsidRPr="00BE3ED5">
        <w:rPr>
          <w:rFonts w:ascii="Times New Roman" w:hAnsi="Times New Roman" w:cs="Times New Roman"/>
          <w:sz w:val="24"/>
        </w:rPr>
        <w:t xml:space="preserve">: </w:t>
      </w:r>
      <w:ins w:id="7" w:author="Nga Nguyen Thi (OPS - ASD)" w:date="2019-10-11T11:06:00Z">
        <w:r w:rsidR="007B67BC" w:rsidRPr="00BE3ED5">
          <w:rPr>
            <w:rFonts w:ascii="Times New Roman" w:hAnsi="Times New Roman" w:cs="Times New Roman"/>
            <w:sz w:val="24"/>
          </w:rPr>
          <w:t>……………</w:t>
        </w:r>
        <w:r w:rsidR="007B67BC">
          <w:rPr>
            <w:rFonts w:ascii="Times New Roman" w:hAnsi="Times New Roman" w:cs="Times New Roman"/>
            <w:sz w:val="24"/>
          </w:rPr>
          <w:t xml:space="preserve"> </w:t>
        </w:r>
      </w:ins>
      <w:ins w:id="8" w:author="Nga Nguyen Thi (OPS - ASD)" w:date="2019-10-11T08:52:00Z">
        <w:r w:rsidR="000C42A4">
          <w:rPr>
            <w:rFonts w:ascii="Times New Roman" w:hAnsi="Times New Roman" w:cs="Times New Roman"/>
            <w:sz w:val="24"/>
          </w:rPr>
          <w:t xml:space="preserve">. </w:t>
        </w:r>
      </w:ins>
      <w:del w:id="9" w:author="Nga Nguyen Thi (OPS - ASD)" w:date="2019-10-11T08:52:00Z">
        <w:r w:rsidR="00113941" w:rsidRPr="00BE3ED5" w:rsidDel="000C42A4">
          <w:rPr>
            <w:rFonts w:ascii="Times New Roman" w:hAnsi="Times New Roman" w:cs="Times New Roman"/>
            <w:sz w:val="24"/>
          </w:rPr>
          <w:delText>………………</w:delText>
        </w:r>
      </w:del>
      <w:proofErr w:type="spellStart"/>
      <w:r w:rsidR="00033E8B" w:rsidRPr="00BE3ED5">
        <w:rPr>
          <w:rFonts w:ascii="Times New Roman" w:hAnsi="Times New Roman" w:cs="Times New Roman"/>
          <w:sz w:val="24"/>
        </w:rPr>
        <w:t>Số</w:t>
      </w:r>
      <w:proofErr w:type="spellEnd"/>
      <w:r w:rsidR="00033E8B"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33E8B" w:rsidRPr="00BE3ED5">
        <w:rPr>
          <w:rFonts w:ascii="Times New Roman" w:hAnsi="Times New Roman" w:cs="Times New Roman"/>
          <w:sz w:val="24"/>
        </w:rPr>
        <w:t>điện</w:t>
      </w:r>
      <w:proofErr w:type="spellEnd"/>
      <w:r w:rsidR="00033E8B"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33E8B" w:rsidRPr="00BE3ED5">
        <w:rPr>
          <w:rFonts w:ascii="Times New Roman" w:hAnsi="Times New Roman" w:cs="Times New Roman"/>
          <w:sz w:val="24"/>
        </w:rPr>
        <w:t>thoại</w:t>
      </w:r>
      <w:proofErr w:type="spellEnd"/>
      <w:r w:rsidR="00033E8B" w:rsidRPr="00BE3ED5">
        <w:rPr>
          <w:rFonts w:ascii="Times New Roman" w:hAnsi="Times New Roman" w:cs="Times New Roman"/>
          <w:sz w:val="24"/>
        </w:rPr>
        <w:t>:</w:t>
      </w:r>
      <w:ins w:id="10" w:author="Nga Nguyen Thi (OPS - ASD)" w:date="2019-10-11T08:52:00Z">
        <w:r w:rsidR="000C42A4">
          <w:rPr>
            <w:rFonts w:ascii="Times New Roman" w:hAnsi="Times New Roman" w:cs="Times New Roman"/>
            <w:sz w:val="24"/>
          </w:rPr>
          <w:t xml:space="preserve"> </w:t>
        </w:r>
      </w:ins>
      <w:ins w:id="11" w:author="Nga Nguyen Thi (OPS - ASD)" w:date="2019-10-11T11:06:00Z">
        <w:r w:rsidR="007B67BC" w:rsidRPr="00BE3ED5">
          <w:rPr>
            <w:rFonts w:ascii="Times New Roman" w:hAnsi="Times New Roman" w:cs="Times New Roman"/>
            <w:sz w:val="24"/>
          </w:rPr>
          <w:t>……………</w:t>
        </w:r>
        <w:r w:rsidR="007B67BC">
          <w:rPr>
            <w:rFonts w:ascii="Times New Roman" w:hAnsi="Times New Roman" w:cs="Times New Roman"/>
            <w:sz w:val="24"/>
          </w:rPr>
          <w:t xml:space="preserve"> </w:t>
        </w:r>
      </w:ins>
      <w:del w:id="12" w:author="Nga Nguyen Thi (OPS - ASD)" w:date="2019-10-11T08:52:00Z">
        <w:r w:rsidR="00113941" w:rsidRPr="00BE3ED5" w:rsidDel="000C42A4">
          <w:rPr>
            <w:rFonts w:ascii="Times New Roman" w:hAnsi="Times New Roman" w:cs="Times New Roman"/>
            <w:sz w:val="24"/>
          </w:rPr>
          <w:tab/>
        </w:r>
        <w:r w:rsidR="00033E8B" w:rsidRPr="00BE3ED5" w:rsidDel="000C42A4">
          <w:rPr>
            <w:rFonts w:ascii="Times New Roman" w:hAnsi="Times New Roman" w:cs="Times New Roman"/>
            <w:sz w:val="24"/>
          </w:rPr>
          <w:delText>.</w:delText>
        </w:r>
      </w:del>
    </w:p>
    <w:p w14:paraId="1756E000" w14:textId="41BA5198" w:rsidR="00F234EC" w:rsidRPr="00BE3ED5" w:rsidRDefault="00D77454" w:rsidP="00E10642">
      <w:pPr>
        <w:tabs>
          <w:tab w:val="left" w:leader="dot" w:pos="6946"/>
          <w:tab w:val="right" w:leader="dot" w:pos="12758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proofErr w:type="spellStart"/>
      <w:r w:rsidRPr="00BE3ED5">
        <w:rPr>
          <w:rFonts w:ascii="Times New Roman" w:hAnsi="Times New Roman" w:cs="Times New Roman"/>
          <w:sz w:val="24"/>
        </w:rPr>
        <w:t>Vị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trí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công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tác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: </w:t>
      </w:r>
      <w:r w:rsidR="00F234EC" w:rsidRPr="00BE3ED5">
        <w:rPr>
          <w:rFonts w:ascii="Times New Roman" w:hAnsi="Times New Roman" w:cs="Times New Roman"/>
          <w:sz w:val="24"/>
        </w:rPr>
        <w:tab/>
      </w:r>
      <w:proofErr w:type="spellStart"/>
      <w:r w:rsidRPr="00BE3ED5">
        <w:rPr>
          <w:rFonts w:ascii="Times New Roman" w:hAnsi="Times New Roman" w:cs="Times New Roman"/>
          <w:sz w:val="24"/>
        </w:rPr>
        <w:t>thuộc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Công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ty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gramStart"/>
      <w:r w:rsidR="00113941" w:rsidRPr="00BE3ED5">
        <w:rPr>
          <w:rFonts w:ascii="Times New Roman" w:hAnsi="Times New Roman" w:cs="Times New Roman"/>
          <w:sz w:val="24"/>
        </w:rPr>
        <w:tab/>
      </w:r>
      <w:r w:rsidR="00033E8B" w:rsidRPr="00BE3ED5">
        <w:rPr>
          <w:rFonts w:ascii="Times New Roman" w:hAnsi="Times New Roman" w:cs="Times New Roman"/>
          <w:sz w:val="24"/>
        </w:rPr>
        <w:t>..</w:t>
      </w:r>
      <w:proofErr w:type="gramEnd"/>
    </w:p>
    <w:p w14:paraId="7ADC28D4" w14:textId="38D654C8" w:rsidR="00113941" w:rsidRPr="00BE3ED5" w:rsidRDefault="00033E8B" w:rsidP="00E10642">
      <w:pPr>
        <w:tabs>
          <w:tab w:val="left" w:leader="dot" w:pos="3402"/>
          <w:tab w:val="left" w:leader="dot" w:pos="7938"/>
          <w:tab w:val="left" w:leader="dot" w:pos="12960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r w:rsidRPr="00BE3ED5">
        <w:rPr>
          <w:rFonts w:ascii="Times New Roman" w:hAnsi="Times New Roman" w:cs="Times New Roman"/>
          <w:sz w:val="24"/>
        </w:rPr>
        <w:t xml:space="preserve">Theo </w:t>
      </w:r>
      <w:proofErr w:type="spellStart"/>
      <w:r w:rsidRPr="00BE3ED5">
        <w:rPr>
          <w:rFonts w:ascii="Times New Roman" w:hAnsi="Times New Roman" w:cs="Times New Roman"/>
          <w:sz w:val="24"/>
        </w:rPr>
        <w:t>Văn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bản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ủy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quyền</w:t>
      </w:r>
      <w:proofErr w:type="spellEnd"/>
      <w:r w:rsidRPr="00BE3ED5">
        <w:rPr>
          <w:rFonts w:ascii="Times New Roman" w:hAnsi="Times New Roman" w:cs="Times New Roman"/>
          <w:sz w:val="24"/>
        </w:rPr>
        <w:t>/</w:t>
      </w:r>
      <w:proofErr w:type="spellStart"/>
      <w:r w:rsidRPr="00BE3ED5">
        <w:rPr>
          <w:rFonts w:ascii="Times New Roman" w:hAnsi="Times New Roman" w:cs="Times New Roman"/>
          <w:sz w:val="24"/>
        </w:rPr>
        <w:t>Giấy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giới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thiệu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số</w:t>
      </w:r>
      <w:proofErr w:type="spellEnd"/>
      <w:r w:rsidRPr="00BE3ED5">
        <w:rPr>
          <w:rFonts w:ascii="Times New Roman" w:hAnsi="Times New Roman" w:cs="Times New Roman"/>
          <w:sz w:val="24"/>
        </w:rPr>
        <w:t>…………….</w:t>
      </w:r>
      <w:proofErr w:type="spellStart"/>
      <w:r w:rsidRPr="00BE3ED5">
        <w:rPr>
          <w:rFonts w:ascii="Times New Roman" w:hAnsi="Times New Roman" w:cs="Times New Roman"/>
          <w:sz w:val="24"/>
        </w:rPr>
        <w:t>ngày</w:t>
      </w:r>
      <w:proofErr w:type="spellEnd"/>
      <w:r w:rsidRPr="00BE3ED5">
        <w:rPr>
          <w:rFonts w:ascii="Times New Roman" w:hAnsi="Times New Roman" w:cs="Times New Roman"/>
          <w:sz w:val="24"/>
        </w:rPr>
        <w:t>……/…../……</w:t>
      </w:r>
      <w:proofErr w:type="spellStart"/>
      <w:r w:rsidRPr="00BE3ED5">
        <w:rPr>
          <w:rFonts w:ascii="Times New Roman" w:hAnsi="Times New Roman" w:cs="Times New Roman"/>
          <w:sz w:val="24"/>
        </w:rPr>
        <w:t>của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Công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ty</w:t>
      </w:r>
      <w:proofErr w:type="spellEnd"/>
      <w:r w:rsidRPr="00BE3ED5">
        <w:rPr>
          <w:rFonts w:ascii="Times New Roman" w:hAnsi="Times New Roman" w:cs="Times New Roman"/>
          <w:sz w:val="24"/>
        </w:rPr>
        <w:t>……………………………………………</w:t>
      </w:r>
    </w:p>
    <w:p w14:paraId="4F587DA8" w14:textId="30AA71F1" w:rsidR="00033E8B" w:rsidRPr="00BE3ED5" w:rsidRDefault="00033E8B" w:rsidP="00E10642">
      <w:pPr>
        <w:pStyle w:val="ListParagraph"/>
        <w:numPr>
          <w:ilvl w:val="0"/>
          <w:numId w:val="4"/>
        </w:numPr>
        <w:tabs>
          <w:tab w:val="right" w:leader="dot" w:pos="12758"/>
        </w:tabs>
        <w:spacing w:before="120" w:after="120" w:line="288" w:lineRule="auto"/>
        <w:rPr>
          <w:rFonts w:ascii="Times New Roman" w:hAnsi="Times New Roman" w:cs="Times New Roman"/>
          <w:b/>
          <w:sz w:val="24"/>
        </w:rPr>
      </w:pPr>
      <w:proofErr w:type="spellStart"/>
      <w:r w:rsidRPr="00BE3ED5">
        <w:rPr>
          <w:rFonts w:ascii="Times New Roman" w:hAnsi="Times New Roman" w:cs="Times New Roman"/>
          <w:b/>
          <w:sz w:val="24"/>
        </w:rPr>
        <w:t>Bên</w:t>
      </w:r>
      <w:proofErr w:type="spellEnd"/>
      <w:r w:rsidRPr="00BE3ED5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b/>
          <w:sz w:val="24"/>
        </w:rPr>
        <w:t>nhận</w:t>
      </w:r>
      <w:proofErr w:type="spellEnd"/>
      <w:r w:rsidR="00017FB8" w:rsidRPr="00BE3ED5">
        <w:rPr>
          <w:rStyle w:val="FootnoteReference"/>
          <w:rFonts w:ascii="Times New Roman" w:hAnsi="Times New Roman" w:cs="Times New Roman"/>
          <w:b/>
          <w:sz w:val="24"/>
        </w:rPr>
        <w:footnoteReference w:id="3"/>
      </w:r>
      <w:r w:rsidRPr="00BE3ED5">
        <w:rPr>
          <w:rFonts w:ascii="Times New Roman" w:hAnsi="Times New Roman" w:cs="Times New Roman"/>
          <w:b/>
          <w:sz w:val="24"/>
        </w:rPr>
        <w:t xml:space="preserve">: </w:t>
      </w:r>
    </w:p>
    <w:p w14:paraId="28B61BE0" w14:textId="77777777" w:rsidR="00033E8B" w:rsidRPr="00BE3ED5" w:rsidRDefault="00033E8B" w:rsidP="00E10642">
      <w:pPr>
        <w:pStyle w:val="ListParagraph"/>
        <w:tabs>
          <w:tab w:val="right" w:leader="dot" w:pos="12758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proofErr w:type="spellStart"/>
      <w:r w:rsidRPr="00BE3ED5">
        <w:rPr>
          <w:rFonts w:ascii="Times New Roman" w:hAnsi="Times New Roman" w:cs="Times New Roman"/>
          <w:sz w:val="24"/>
        </w:rPr>
        <w:t>Họ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và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tên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:  </w:t>
      </w:r>
      <w:r w:rsidRPr="00BE3ED5">
        <w:rPr>
          <w:rFonts w:ascii="Times New Roman" w:hAnsi="Times New Roman" w:cs="Times New Roman"/>
          <w:sz w:val="24"/>
        </w:rPr>
        <w:tab/>
      </w:r>
    </w:p>
    <w:p w14:paraId="6D583245" w14:textId="3207AC35" w:rsidR="00033E8B" w:rsidRPr="00BE3ED5" w:rsidRDefault="00033E8B" w:rsidP="00E10642">
      <w:pPr>
        <w:pStyle w:val="ListParagraph"/>
        <w:tabs>
          <w:tab w:val="left" w:leader="dot" w:pos="3402"/>
          <w:tab w:val="left" w:leader="dot" w:pos="7938"/>
          <w:tab w:val="left" w:leader="dot" w:pos="12758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proofErr w:type="spellStart"/>
      <w:r w:rsidRPr="00BE3ED5">
        <w:rPr>
          <w:rFonts w:ascii="Times New Roman" w:hAnsi="Times New Roman" w:cs="Times New Roman"/>
          <w:sz w:val="24"/>
        </w:rPr>
        <w:t>Số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CMND/</w:t>
      </w:r>
      <w:proofErr w:type="spellStart"/>
      <w:r w:rsidRPr="00BE3ED5">
        <w:rPr>
          <w:rFonts w:ascii="Times New Roman" w:hAnsi="Times New Roman" w:cs="Times New Roman"/>
          <w:sz w:val="24"/>
        </w:rPr>
        <w:t>Hộ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chiếu</w:t>
      </w:r>
      <w:proofErr w:type="spellEnd"/>
      <w:r w:rsidRPr="00BE3ED5">
        <w:rPr>
          <w:rFonts w:ascii="Times New Roman" w:hAnsi="Times New Roman" w:cs="Times New Roman"/>
          <w:sz w:val="24"/>
        </w:rPr>
        <w:t>/</w:t>
      </w:r>
      <w:proofErr w:type="spellStart"/>
      <w:r w:rsidRPr="00BE3ED5">
        <w:rPr>
          <w:rFonts w:ascii="Times New Roman" w:hAnsi="Times New Roman" w:cs="Times New Roman"/>
          <w:sz w:val="24"/>
        </w:rPr>
        <w:t>Thẻ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CCCD: ………………</w:t>
      </w:r>
      <w:proofErr w:type="spellStart"/>
      <w:r w:rsidRPr="00BE3ED5">
        <w:rPr>
          <w:rFonts w:ascii="Times New Roman" w:hAnsi="Times New Roman" w:cs="Times New Roman"/>
          <w:sz w:val="24"/>
        </w:rPr>
        <w:t>Ngày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cấp</w:t>
      </w:r>
      <w:proofErr w:type="spellEnd"/>
      <w:r w:rsidRPr="00BE3ED5">
        <w:rPr>
          <w:rFonts w:ascii="Times New Roman" w:hAnsi="Times New Roman" w:cs="Times New Roman"/>
          <w:sz w:val="24"/>
        </w:rPr>
        <w:t>: …………….</w:t>
      </w:r>
      <w:proofErr w:type="spellStart"/>
      <w:r w:rsidRPr="00BE3ED5">
        <w:rPr>
          <w:rFonts w:ascii="Times New Roman" w:hAnsi="Times New Roman" w:cs="Times New Roman"/>
          <w:sz w:val="24"/>
        </w:rPr>
        <w:t>Nơi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cấp</w:t>
      </w:r>
      <w:proofErr w:type="spellEnd"/>
      <w:r w:rsidRPr="00BE3ED5">
        <w:rPr>
          <w:rFonts w:ascii="Times New Roman" w:hAnsi="Times New Roman" w:cs="Times New Roman"/>
          <w:sz w:val="24"/>
        </w:rPr>
        <w:t>: ………………</w:t>
      </w:r>
      <w:proofErr w:type="spellStart"/>
      <w:r w:rsidRPr="00BE3ED5">
        <w:rPr>
          <w:rFonts w:ascii="Times New Roman" w:hAnsi="Times New Roman" w:cs="Times New Roman"/>
          <w:sz w:val="24"/>
        </w:rPr>
        <w:t>Số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điện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thoại</w:t>
      </w:r>
      <w:proofErr w:type="spellEnd"/>
      <w:r w:rsidRPr="00BE3ED5">
        <w:rPr>
          <w:rFonts w:ascii="Times New Roman" w:hAnsi="Times New Roman" w:cs="Times New Roman"/>
          <w:sz w:val="24"/>
        </w:rPr>
        <w:t>:</w:t>
      </w:r>
      <w:r w:rsidRPr="00BE3ED5">
        <w:rPr>
          <w:rFonts w:ascii="Times New Roman" w:hAnsi="Times New Roman" w:cs="Times New Roman"/>
          <w:sz w:val="24"/>
        </w:rPr>
        <w:tab/>
      </w:r>
    </w:p>
    <w:p w14:paraId="6B8D6F5C" w14:textId="117F511B" w:rsidR="00033E8B" w:rsidRPr="00BE3ED5" w:rsidRDefault="00033E8B" w:rsidP="00E10642">
      <w:pPr>
        <w:pStyle w:val="ListParagraph"/>
        <w:tabs>
          <w:tab w:val="left" w:leader="dot" w:pos="6946"/>
          <w:tab w:val="right" w:leader="dot" w:pos="12758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proofErr w:type="spellStart"/>
      <w:r w:rsidRPr="00BE3ED5">
        <w:rPr>
          <w:rFonts w:ascii="Times New Roman" w:hAnsi="Times New Roman" w:cs="Times New Roman"/>
          <w:sz w:val="24"/>
        </w:rPr>
        <w:t>Vị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trí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công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tác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: </w:t>
      </w:r>
      <w:r w:rsidRPr="00BE3ED5">
        <w:rPr>
          <w:rFonts w:ascii="Times New Roman" w:hAnsi="Times New Roman" w:cs="Times New Roman"/>
          <w:sz w:val="24"/>
        </w:rPr>
        <w:tab/>
      </w:r>
      <w:proofErr w:type="spellStart"/>
      <w:r w:rsidRPr="00BE3ED5">
        <w:rPr>
          <w:rFonts w:ascii="Times New Roman" w:hAnsi="Times New Roman" w:cs="Times New Roman"/>
          <w:sz w:val="24"/>
        </w:rPr>
        <w:t>thuộc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Ngân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hàng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TMCP </w:t>
      </w:r>
      <w:proofErr w:type="spellStart"/>
      <w:r w:rsidRPr="00BE3ED5">
        <w:rPr>
          <w:rFonts w:ascii="Times New Roman" w:hAnsi="Times New Roman" w:cs="Times New Roman"/>
          <w:sz w:val="24"/>
        </w:rPr>
        <w:t>Việt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Nam </w:t>
      </w:r>
      <w:proofErr w:type="spellStart"/>
      <w:r w:rsidRPr="00BE3ED5">
        <w:rPr>
          <w:rFonts w:ascii="Times New Roman" w:hAnsi="Times New Roman" w:cs="Times New Roman"/>
          <w:sz w:val="24"/>
        </w:rPr>
        <w:t>Thịnh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Vượng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(VPBank) </w:t>
      </w:r>
    </w:p>
    <w:p w14:paraId="6B173C22" w14:textId="52D0CA4A" w:rsidR="00F234EC" w:rsidRDefault="00033E8B" w:rsidP="00E10642">
      <w:pPr>
        <w:tabs>
          <w:tab w:val="left" w:leader="dot" w:pos="12758"/>
        </w:tabs>
        <w:spacing w:before="120" w:after="120" w:line="288" w:lineRule="auto"/>
        <w:ind w:firstLine="630"/>
        <w:jc w:val="center"/>
        <w:rPr>
          <w:rFonts w:ascii="Times New Roman" w:hAnsi="Times New Roman" w:cs="Times New Roman"/>
          <w:i/>
          <w:sz w:val="24"/>
        </w:rPr>
      </w:pPr>
      <w:proofErr w:type="spellStart"/>
      <w:r w:rsidRPr="00BE3ED5">
        <w:rPr>
          <w:rFonts w:ascii="Times New Roman" w:hAnsi="Times New Roman" w:cs="Times New Roman"/>
          <w:i/>
          <w:sz w:val="24"/>
        </w:rPr>
        <w:t>Hôm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nay,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tại</w:t>
      </w:r>
      <w:proofErr w:type="spellEnd"/>
      <w:r w:rsidRPr="00BE3ED5">
        <w:rPr>
          <w:rFonts w:ascii="Times New Roman" w:hAnsi="Times New Roman" w:cs="Times New Roman"/>
          <w:i/>
          <w:sz w:val="24"/>
        </w:rPr>
        <w:t>…………………</w:t>
      </w:r>
      <w:r w:rsidR="00FF4282" w:rsidRPr="00BE3ED5">
        <w:rPr>
          <w:rFonts w:ascii="Times New Roman" w:hAnsi="Times New Roman" w:cs="Times New Roman"/>
          <w:i/>
          <w:sz w:val="24"/>
        </w:rPr>
        <w:t>…………</w:t>
      </w:r>
      <w:r w:rsidRPr="00BE3ED5">
        <w:rPr>
          <w:rStyle w:val="FootnoteReference"/>
          <w:rFonts w:ascii="Times New Roman" w:hAnsi="Times New Roman" w:cs="Times New Roman"/>
          <w:i/>
          <w:sz w:val="24"/>
        </w:rPr>
        <w:footnoteReference w:id="4"/>
      </w:r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v</w:t>
      </w:r>
      <w:r w:rsidR="00F234EC" w:rsidRPr="00BE3ED5">
        <w:rPr>
          <w:rFonts w:ascii="Times New Roman" w:hAnsi="Times New Roman" w:cs="Times New Roman"/>
          <w:i/>
          <w:sz w:val="24"/>
        </w:rPr>
        <w:t>ào</w:t>
      </w:r>
      <w:proofErr w:type="spellEnd"/>
      <w:r w:rsidR="00F234EC" w:rsidRPr="00BE3ED5">
        <w:rPr>
          <w:rFonts w:ascii="Times New Roman" w:hAnsi="Times New Roman" w:cs="Times New Roman"/>
          <w:i/>
          <w:sz w:val="24"/>
        </w:rPr>
        <w:t xml:space="preserve"> …..</w:t>
      </w:r>
      <w:r w:rsidRPr="00BE3ED5">
        <w:rPr>
          <w:rFonts w:ascii="Times New Roman" w:hAnsi="Times New Roman" w:cs="Times New Roman"/>
          <w:i/>
          <w:sz w:val="24"/>
        </w:rPr>
        <w:t xml:space="preserve"> </w:t>
      </w:r>
      <w:r w:rsidR="00F234EC" w:rsidRPr="00BE3ED5">
        <w:rPr>
          <w:rFonts w:ascii="Times New Roman" w:hAnsi="Times New Roman" w:cs="Times New Roman"/>
          <w:i/>
          <w:sz w:val="24"/>
        </w:rPr>
        <w:t xml:space="preserve">h…. </w:t>
      </w:r>
      <w:proofErr w:type="spellStart"/>
      <w:r w:rsidR="00F234EC" w:rsidRPr="00BE3ED5">
        <w:rPr>
          <w:rFonts w:ascii="Times New Roman" w:hAnsi="Times New Roman" w:cs="Times New Roman"/>
          <w:i/>
          <w:sz w:val="24"/>
        </w:rPr>
        <w:t>ngày</w:t>
      </w:r>
      <w:proofErr w:type="spellEnd"/>
      <w:r w:rsidR="00F234EC" w:rsidRPr="00BE3ED5">
        <w:rPr>
          <w:rFonts w:ascii="Times New Roman" w:hAnsi="Times New Roman" w:cs="Times New Roman"/>
          <w:i/>
          <w:sz w:val="24"/>
        </w:rPr>
        <w:t xml:space="preserve"> …… </w:t>
      </w:r>
      <w:proofErr w:type="spellStart"/>
      <w:r w:rsidR="00F234EC" w:rsidRPr="00BE3ED5">
        <w:rPr>
          <w:rFonts w:ascii="Times New Roman" w:hAnsi="Times New Roman" w:cs="Times New Roman"/>
          <w:i/>
          <w:sz w:val="24"/>
        </w:rPr>
        <w:t>tháng</w:t>
      </w:r>
      <w:proofErr w:type="spellEnd"/>
      <w:r w:rsidR="00F234EC" w:rsidRPr="00BE3ED5">
        <w:rPr>
          <w:rFonts w:ascii="Times New Roman" w:hAnsi="Times New Roman" w:cs="Times New Roman"/>
          <w:i/>
          <w:sz w:val="24"/>
        </w:rPr>
        <w:t xml:space="preserve"> ….. </w:t>
      </w:r>
      <w:proofErr w:type="spellStart"/>
      <w:r w:rsidR="00F234EC" w:rsidRPr="00BE3ED5">
        <w:rPr>
          <w:rFonts w:ascii="Times New Roman" w:hAnsi="Times New Roman" w:cs="Times New Roman"/>
          <w:i/>
          <w:sz w:val="24"/>
        </w:rPr>
        <w:t>năm</w:t>
      </w:r>
      <w:proofErr w:type="spellEnd"/>
      <w:r w:rsidR="00F234EC" w:rsidRPr="00BE3ED5">
        <w:rPr>
          <w:rFonts w:ascii="Times New Roman" w:hAnsi="Times New Roman" w:cs="Times New Roman"/>
          <w:i/>
          <w:sz w:val="24"/>
        </w:rPr>
        <w:t xml:space="preserve">,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Bên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giao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giao</w:t>
      </w:r>
      <w:proofErr w:type="spellEnd"/>
      <w:r w:rsidR="00FF4282"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FF4282" w:rsidRPr="00BE3ED5">
        <w:rPr>
          <w:rFonts w:ascii="Times New Roman" w:hAnsi="Times New Roman" w:cs="Times New Roman"/>
          <w:i/>
          <w:sz w:val="24"/>
        </w:rPr>
        <w:t>và</w:t>
      </w:r>
      <w:proofErr w:type="spellEnd"/>
      <w:r w:rsidR="00FF4282"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Bên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nhận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FF4282" w:rsidRPr="00BE3ED5">
        <w:rPr>
          <w:rFonts w:ascii="Times New Roman" w:hAnsi="Times New Roman" w:cs="Times New Roman"/>
          <w:i/>
          <w:sz w:val="24"/>
        </w:rPr>
        <w:t>nhận</w:t>
      </w:r>
      <w:proofErr w:type="spellEnd"/>
      <w:r w:rsidR="00FF4282"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các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hồ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sơ</w:t>
      </w:r>
      <w:proofErr w:type="spellEnd"/>
      <w:r w:rsidR="00FF4282" w:rsidRPr="00BE3ED5">
        <w:rPr>
          <w:rFonts w:ascii="Times New Roman" w:hAnsi="Times New Roman" w:cs="Times New Roman"/>
          <w:i/>
          <w:sz w:val="24"/>
        </w:rPr>
        <w:t xml:space="preserve">, </w:t>
      </w:r>
      <w:proofErr w:type="spellStart"/>
      <w:r w:rsidR="00FF4282" w:rsidRPr="00BE3ED5">
        <w:rPr>
          <w:rFonts w:ascii="Times New Roman" w:hAnsi="Times New Roman" w:cs="Times New Roman"/>
          <w:i/>
          <w:sz w:val="24"/>
        </w:rPr>
        <w:t>giấy</w:t>
      </w:r>
      <w:proofErr w:type="spellEnd"/>
      <w:r w:rsidR="00FF4282"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FF4282" w:rsidRPr="00BE3ED5">
        <w:rPr>
          <w:rFonts w:ascii="Times New Roman" w:hAnsi="Times New Roman" w:cs="Times New Roman"/>
          <w:i/>
          <w:sz w:val="24"/>
        </w:rPr>
        <w:t>tờ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chi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tiết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F234EC" w:rsidRPr="00BE3ED5">
        <w:rPr>
          <w:rFonts w:ascii="Times New Roman" w:hAnsi="Times New Roman" w:cs="Times New Roman"/>
          <w:i/>
          <w:sz w:val="24"/>
        </w:rPr>
        <w:t>như</w:t>
      </w:r>
      <w:proofErr w:type="spellEnd"/>
      <w:r w:rsidR="00F234EC"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F234EC" w:rsidRPr="00BE3ED5">
        <w:rPr>
          <w:rFonts w:ascii="Times New Roman" w:hAnsi="Times New Roman" w:cs="Times New Roman"/>
          <w:i/>
          <w:sz w:val="24"/>
        </w:rPr>
        <w:t>dưới</w:t>
      </w:r>
      <w:proofErr w:type="spellEnd"/>
      <w:r w:rsidR="00F234EC"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8102CA" w:rsidRPr="00BE3ED5">
        <w:rPr>
          <w:rFonts w:ascii="Times New Roman" w:hAnsi="Times New Roman" w:cs="Times New Roman"/>
          <w:i/>
          <w:sz w:val="24"/>
        </w:rPr>
        <w:t>đây</w:t>
      </w:r>
      <w:proofErr w:type="spellEnd"/>
      <w:r w:rsidR="00F234EC" w:rsidRPr="00BE3ED5">
        <w:rPr>
          <w:rFonts w:ascii="Times New Roman" w:hAnsi="Times New Roman" w:cs="Times New Roman"/>
          <w:i/>
          <w:sz w:val="24"/>
        </w:rPr>
        <w:t>:</w:t>
      </w:r>
    </w:p>
    <w:p w14:paraId="2EED47C9" w14:textId="5FE7A7C2" w:rsidR="00660BB0" w:rsidRDefault="00660BB0" w:rsidP="00E10642">
      <w:pPr>
        <w:tabs>
          <w:tab w:val="left" w:leader="dot" w:pos="12758"/>
        </w:tabs>
        <w:spacing w:before="120" w:after="120" w:line="288" w:lineRule="auto"/>
        <w:ind w:firstLine="630"/>
        <w:jc w:val="center"/>
        <w:rPr>
          <w:rFonts w:ascii="Times New Roman" w:hAnsi="Times New Roman" w:cs="Times New Roman"/>
          <w:i/>
          <w:sz w:val="24"/>
        </w:rPr>
      </w:pPr>
    </w:p>
    <w:p w14:paraId="551BB117" w14:textId="2265A39D" w:rsidR="00660BB0" w:rsidRDefault="00660BB0" w:rsidP="00E10642">
      <w:pPr>
        <w:tabs>
          <w:tab w:val="left" w:leader="dot" w:pos="12758"/>
        </w:tabs>
        <w:spacing w:before="120" w:after="120" w:line="288" w:lineRule="auto"/>
        <w:ind w:firstLine="630"/>
        <w:jc w:val="center"/>
        <w:rPr>
          <w:rFonts w:ascii="Times New Roman" w:hAnsi="Times New Roman" w:cs="Times New Roman"/>
          <w:i/>
          <w:sz w:val="24"/>
        </w:rPr>
      </w:pPr>
    </w:p>
    <w:p w14:paraId="304272DC" w14:textId="77777777" w:rsidR="00660BB0" w:rsidRPr="00BE3ED5" w:rsidRDefault="00660BB0" w:rsidP="00E10642">
      <w:pPr>
        <w:tabs>
          <w:tab w:val="left" w:leader="dot" w:pos="12758"/>
        </w:tabs>
        <w:spacing w:before="120" w:after="120" w:line="288" w:lineRule="auto"/>
        <w:ind w:firstLine="630"/>
        <w:jc w:val="center"/>
        <w:rPr>
          <w:rFonts w:ascii="Times New Roman" w:hAnsi="Times New Roman" w:cs="Times New Roman"/>
          <w:i/>
          <w:sz w:val="24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900"/>
        <w:gridCol w:w="6660"/>
        <w:gridCol w:w="1611"/>
        <w:gridCol w:w="3339"/>
      </w:tblGrid>
      <w:tr w:rsidR="008102CA" w:rsidRPr="00BE3ED5" w14:paraId="4C391B79" w14:textId="77777777" w:rsidTr="00E10642">
        <w:tc>
          <w:tcPr>
            <w:tcW w:w="900" w:type="dxa"/>
            <w:vAlign w:val="center"/>
          </w:tcPr>
          <w:p w14:paraId="44961273" w14:textId="69903F84" w:rsidR="008102CA" w:rsidRPr="00BE3ED5" w:rsidRDefault="008102CA" w:rsidP="00BE5B87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E3ED5">
              <w:rPr>
                <w:rFonts w:ascii="Times New Roman" w:hAnsi="Times New Roman" w:cs="Times New Roman"/>
                <w:b/>
                <w:sz w:val="24"/>
              </w:rPr>
              <w:lastRenderedPageBreak/>
              <w:t>STT</w:t>
            </w:r>
          </w:p>
        </w:tc>
        <w:tc>
          <w:tcPr>
            <w:tcW w:w="6660" w:type="dxa"/>
            <w:vAlign w:val="center"/>
          </w:tcPr>
          <w:p w14:paraId="4C4E9474" w14:textId="5DE1A143" w:rsidR="008102CA" w:rsidRPr="00BE3ED5" w:rsidRDefault="008102CA" w:rsidP="00E10642">
            <w:pPr>
              <w:tabs>
                <w:tab w:val="left" w:leader="dot" w:pos="12758"/>
              </w:tabs>
              <w:spacing w:before="120" w:after="120" w:line="288" w:lineRule="auto"/>
              <w:ind w:right="422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Tên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hồ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sơ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giấy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tờ</w:t>
            </w:r>
            <w:proofErr w:type="spellEnd"/>
          </w:p>
        </w:tc>
        <w:tc>
          <w:tcPr>
            <w:tcW w:w="1611" w:type="dxa"/>
            <w:vAlign w:val="center"/>
          </w:tcPr>
          <w:p w14:paraId="7DA1F556" w14:textId="33F48046" w:rsidR="008102CA" w:rsidRPr="00BE3ED5" w:rsidRDefault="008102CA" w:rsidP="00BE5B87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Số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trang</w:t>
            </w:r>
            <w:proofErr w:type="spellEnd"/>
          </w:p>
        </w:tc>
        <w:tc>
          <w:tcPr>
            <w:tcW w:w="3339" w:type="dxa"/>
          </w:tcPr>
          <w:p w14:paraId="494DE438" w14:textId="7DF46A70" w:rsidR="008102CA" w:rsidRPr="00BE3ED5" w:rsidRDefault="008102CA" w:rsidP="00E10642">
            <w:pPr>
              <w:tabs>
                <w:tab w:val="left" w:leader="dot" w:pos="12758"/>
              </w:tabs>
              <w:spacing w:before="120" w:after="120" w:line="288" w:lineRule="auto"/>
              <w:ind w:right="-18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Hình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thức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(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Bản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gốc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Bản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chính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Bản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sao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công</w:t>
            </w:r>
            <w:proofErr w:type="spellEnd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chứng</w:t>
            </w:r>
            <w:proofErr w:type="spellEnd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chứng</w:t>
            </w:r>
            <w:proofErr w:type="spellEnd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thực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Bản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sao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có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đối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chiếu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với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bản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chính</w:t>
            </w:r>
            <w:proofErr w:type="spellEnd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bản</w:t>
            </w:r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gốc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FF4282" w:rsidRPr="00BE3ED5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</w:rPr>
              <w:footnoteReference w:id="5"/>
            </w:r>
          </w:p>
        </w:tc>
      </w:tr>
      <w:tr w:rsidR="008102CA" w:rsidRPr="00BE3ED5" w14:paraId="3406B6EB" w14:textId="77777777" w:rsidTr="00B3452F">
        <w:trPr>
          <w:trHeight w:val="469"/>
        </w:trPr>
        <w:tc>
          <w:tcPr>
            <w:tcW w:w="900" w:type="dxa"/>
          </w:tcPr>
          <w:p w14:paraId="45DFD6B6" w14:textId="5BAB5EDC" w:rsidR="008102CA" w:rsidRPr="00B3452F" w:rsidRDefault="008102CA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373CD138" w14:textId="77777777" w:rsidR="008102CA" w:rsidRPr="00BE3ED5" w:rsidRDefault="008102CA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333327AA" w14:textId="77777777" w:rsidR="008102CA" w:rsidRPr="00BE3ED5" w:rsidRDefault="008102CA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4C8561D3" w14:textId="77777777" w:rsidR="008102CA" w:rsidRPr="00BE3ED5" w:rsidRDefault="008102CA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8102CA" w:rsidRPr="00BE3ED5" w14:paraId="55D21FCA" w14:textId="77777777" w:rsidTr="00B3452F">
        <w:trPr>
          <w:trHeight w:val="449"/>
        </w:trPr>
        <w:tc>
          <w:tcPr>
            <w:tcW w:w="900" w:type="dxa"/>
          </w:tcPr>
          <w:p w14:paraId="3757E4B4" w14:textId="5863114F" w:rsidR="008102CA" w:rsidRPr="00B3452F" w:rsidRDefault="008102CA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41ED928D" w14:textId="77777777" w:rsidR="008102CA" w:rsidRPr="00BE3ED5" w:rsidRDefault="008102CA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521BF7CC" w14:textId="77777777" w:rsidR="008102CA" w:rsidRPr="00BE3ED5" w:rsidRDefault="008102CA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15FE3F61" w14:textId="77777777" w:rsidR="008102CA" w:rsidRPr="00BE3ED5" w:rsidRDefault="008102CA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FF4282" w:rsidRPr="00BE3ED5" w14:paraId="6BBC6AC0" w14:textId="77777777" w:rsidTr="00B3452F">
        <w:trPr>
          <w:trHeight w:val="314"/>
        </w:trPr>
        <w:tc>
          <w:tcPr>
            <w:tcW w:w="900" w:type="dxa"/>
          </w:tcPr>
          <w:p w14:paraId="2DF6A5BE" w14:textId="6B9BF969" w:rsidR="00FF4282" w:rsidRPr="00B3452F" w:rsidRDefault="00FF4282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6A413F5D" w14:textId="77777777" w:rsidR="00FF4282" w:rsidRPr="00BE3ED5" w:rsidRDefault="00FF4282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6428CEB7" w14:textId="77777777" w:rsidR="00FF4282" w:rsidRPr="00BE3ED5" w:rsidRDefault="00FF4282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0C8F2CF5" w14:textId="77777777" w:rsidR="00FF4282" w:rsidRPr="00BE3ED5" w:rsidRDefault="00FF4282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7CB0" w:rsidRPr="00BE3ED5" w14:paraId="036A0D99" w14:textId="77777777" w:rsidTr="00787CB0">
        <w:trPr>
          <w:trHeight w:val="314"/>
        </w:trPr>
        <w:tc>
          <w:tcPr>
            <w:tcW w:w="900" w:type="dxa"/>
          </w:tcPr>
          <w:p w14:paraId="50995F9F" w14:textId="019856E4" w:rsidR="00787CB0" w:rsidRPr="00B3452F" w:rsidRDefault="00787CB0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26F63E8A" w14:textId="77777777" w:rsidR="00787CB0" w:rsidRPr="00BE3ED5" w:rsidRDefault="00787C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4FCA0907" w14:textId="77777777" w:rsidR="00787CB0" w:rsidRPr="00BE3ED5" w:rsidRDefault="00787C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14C923AB" w14:textId="77777777" w:rsidR="00787CB0" w:rsidRPr="00BE3ED5" w:rsidRDefault="00787C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7CB0" w:rsidRPr="00BE3ED5" w14:paraId="61DB4C66" w14:textId="77777777" w:rsidTr="00787CB0">
        <w:trPr>
          <w:trHeight w:val="314"/>
        </w:trPr>
        <w:tc>
          <w:tcPr>
            <w:tcW w:w="900" w:type="dxa"/>
          </w:tcPr>
          <w:p w14:paraId="434894E8" w14:textId="4C4A14E3" w:rsidR="00787CB0" w:rsidRPr="00B3452F" w:rsidRDefault="00787CB0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5285675D" w14:textId="77777777" w:rsidR="00787CB0" w:rsidRPr="00BE3ED5" w:rsidRDefault="00787C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62DB47E1" w14:textId="77777777" w:rsidR="00787CB0" w:rsidRPr="00BE3ED5" w:rsidRDefault="00787C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11616E90" w14:textId="77777777" w:rsidR="00787CB0" w:rsidRPr="00BE3ED5" w:rsidRDefault="00787C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660BB0" w:rsidRPr="00BE3ED5" w:rsidDel="007B67BC" w14:paraId="60584FD3" w14:textId="085852CB" w:rsidTr="00787CB0">
        <w:trPr>
          <w:trHeight w:val="314"/>
          <w:del w:id="13" w:author="Nga Nguyen Thi (OPS - ASD)" w:date="2019-10-11T11:07:00Z"/>
        </w:trPr>
        <w:tc>
          <w:tcPr>
            <w:tcW w:w="900" w:type="dxa"/>
          </w:tcPr>
          <w:p w14:paraId="43C61BB4" w14:textId="48D89B03" w:rsidR="00660BB0" w:rsidRPr="00B3452F" w:rsidDel="007B67BC" w:rsidRDefault="00660BB0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del w:id="14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2221B45D" w14:textId="38BF9A48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15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021123D0" w14:textId="298E8DFB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16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669795BD" w14:textId="5CE99725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17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</w:tr>
      <w:tr w:rsidR="00660BB0" w:rsidRPr="00BE3ED5" w:rsidDel="007B67BC" w14:paraId="7F1A3F71" w14:textId="48118436" w:rsidTr="00787CB0">
        <w:trPr>
          <w:trHeight w:val="314"/>
          <w:del w:id="18" w:author="Nga Nguyen Thi (OPS - ASD)" w:date="2019-10-11T11:07:00Z"/>
        </w:trPr>
        <w:tc>
          <w:tcPr>
            <w:tcW w:w="900" w:type="dxa"/>
          </w:tcPr>
          <w:p w14:paraId="182B39B7" w14:textId="048B9B52" w:rsidR="00660BB0" w:rsidRPr="00B3452F" w:rsidDel="007B67BC" w:rsidRDefault="00660BB0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del w:id="19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4D51DC00" w14:textId="7AD24A8A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20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5871C085" w14:textId="70828159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21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1EF383F6" w14:textId="59A91EDA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22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</w:tr>
      <w:tr w:rsidR="00660BB0" w:rsidRPr="00BE3ED5" w:rsidDel="007B67BC" w14:paraId="11935507" w14:textId="6F6C78E6" w:rsidTr="00787CB0">
        <w:trPr>
          <w:trHeight w:val="314"/>
          <w:del w:id="23" w:author="Nga Nguyen Thi (OPS - ASD)" w:date="2019-10-11T11:07:00Z"/>
        </w:trPr>
        <w:tc>
          <w:tcPr>
            <w:tcW w:w="900" w:type="dxa"/>
          </w:tcPr>
          <w:p w14:paraId="584B741F" w14:textId="6309DE7C" w:rsidR="00660BB0" w:rsidRPr="00B3452F" w:rsidDel="007B67BC" w:rsidRDefault="00660BB0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del w:id="24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61B2A0DA" w14:textId="0CA93735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25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1CD1B200" w14:textId="52B79EE8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26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33A66592" w14:textId="6957FC07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27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</w:tr>
      <w:tr w:rsidR="00660BB0" w:rsidRPr="00BE3ED5" w:rsidDel="007B67BC" w14:paraId="4DF62BE4" w14:textId="676ADECB" w:rsidTr="00787CB0">
        <w:trPr>
          <w:trHeight w:val="314"/>
          <w:del w:id="28" w:author="Nga Nguyen Thi (OPS - ASD)" w:date="2019-10-11T11:07:00Z"/>
        </w:trPr>
        <w:tc>
          <w:tcPr>
            <w:tcW w:w="900" w:type="dxa"/>
          </w:tcPr>
          <w:p w14:paraId="6EDA0B92" w14:textId="2F670006" w:rsidR="00660BB0" w:rsidRPr="00B3452F" w:rsidDel="007B67BC" w:rsidRDefault="00660BB0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del w:id="29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3DFAD2AE" w14:textId="1D78B262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30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5A7133C0" w14:textId="3A602907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31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43DB4516" w14:textId="1612B9B4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32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</w:tr>
      <w:tr w:rsidR="00660BB0" w:rsidRPr="00BE3ED5" w:rsidDel="007B67BC" w14:paraId="744B0A39" w14:textId="63B1605D" w:rsidTr="00787CB0">
        <w:trPr>
          <w:trHeight w:val="314"/>
          <w:del w:id="33" w:author="Nga Nguyen Thi (OPS - ASD)" w:date="2019-10-11T11:07:00Z"/>
        </w:trPr>
        <w:tc>
          <w:tcPr>
            <w:tcW w:w="900" w:type="dxa"/>
          </w:tcPr>
          <w:p w14:paraId="6093E51B" w14:textId="09F1F8A0" w:rsidR="00660BB0" w:rsidRPr="00B3452F" w:rsidDel="007B67BC" w:rsidRDefault="00660BB0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del w:id="34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24C91B98" w14:textId="22DBD4AA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35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52346771" w14:textId="667A3C9F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36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3F712FFE" w14:textId="7A7488CF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37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</w:tr>
      <w:tr w:rsidR="00660BB0" w:rsidRPr="00BE3ED5" w:rsidDel="007B67BC" w14:paraId="5A04F6B4" w14:textId="49173F02" w:rsidTr="00787CB0">
        <w:trPr>
          <w:trHeight w:val="314"/>
          <w:del w:id="38" w:author="Nga Nguyen Thi (OPS - ASD)" w:date="2019-10-11T11:07:00Z"/>
        </w:trPr>
        <w:tc>
          <w:tcPr>
            <w:tcW w:w="900" w:type="dxa"/>
          </w:tcPr>
          <w:p w14:paraId="4AE5C663" w14:textId="26CAB0AB" w:rsidR="00660BB0" w:rsidRPr="00B3452F" w:rsidDel="007B67BC" w:rsidRDefault="00660BB0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del w:id="39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6BF8B1E2" w14:textId="48E864A4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40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3ECD16D9" w14:textId="1669BD39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41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5CF26476" w14:textId="718CFEC8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42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</w:tr>
    </w:tbl>
    <w:p w14:paraId="656F594C" w14:textId="77777777" w:rsidR="00017C06" w:rsidRPr="00BE3ED5" w:rsidRDefault="00017C06" w:rsidP="00017C06">
      <w:pPr>
        <w:tabs>
          <w:tab w:val="left" w:leader="dot" w:pos="12758"/>
        </w:tabs>
        <w:spacing w:before="120" w:after="120" w:line="288" w:lineRule="auto"/>
        <w:rPr>
          <w:rFonts w:ascii="Times New Roman" w:hAnsi="Times New Roman" w:cs="Times New Roman"/>
          <w:sz w:val="24"/>
        </w:rPr>
      </w:pPr>
    </w:p>
    <w:tbl>
      <w:tblPr>
        <w:tblStyle w:val="TableGrid"/>
        <w:tblW w:w="1286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4649"/>
        <w:gridCol w:w="4678"/>
        <w:tblGridChange w:id="43">
          <w:tblGrid>
            <w:gridCol w:w="3539"/>
            <w:gridCol w:w="4649"/>
            <w:gridCol w:w="4678"/>
          </w:tblGrid>
        </w:tblGridChange>
      </w:tblGrid>
      <w:tr w:rsidR="00017C06" w:rsidRPr="00BE3ED5" w14:paraId="5D09F44F" w14:textId="77777777" w:rsidTr="00EA7B33">
        <w:trPr>
          <w:trHeight w:val="630"/>
        </w:trPr>
        <w:tc>
          <w:tcPr>
            <w:tcW w:w="3539" w:type="dxa"/>
            <w:vMerge w:val="restart"/>
            <w:shd w:val="clear" w:color="auto" w:fill="auto"/>
          </w:tcPr>
          <w:p w14:paraId="7BC1AB3F" w14:textId="0FA2D121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44" w:name="_GoBack"/>
            <w:bookmarkEnd w:id="44"/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Bên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giao</w:t>
            </w:r>
            <w:proofErr w:type="spellEnd"/>
            <w:r w:rsidR="00624DB0" w:rsidRPr="00BE3ED5">
              <w:rPr>
                <w:rStyle w:val="FootnoteReference"/>
                <w:rFonts w:ascii="Times New Roman" w:hAnsi="Times New Roman" w:cs="Times New Roman"/>
                <w:b/>
                <w:sz w:val="24"/>
              </w:rPr>
              <w:footnoteReference w:id="6"/>
            </w:r>
          </w:p>
          <w:p w14:paraId="4FD38CA4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01C75A0E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57D682D5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5B66049D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73CBE6B4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705E8844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E3ED5">
              <w:rPr>
                <w:rFonts w:ascii="Times New Roman" w:hAnsi="Times New Roman" w:cs="Times New Roman"/>
                <w:i/>
                <w:sz w:val="24"/>
              </w:rPr>
              <w:lastRenderedPageBreak/>
              <w:t>(</w:t>
            </w:r>
            <w:proofErr w:type="spellStart"/>
            <w:r w:rsidRPr="00BE3ED5">
              <w:rPr>
                <w:rFonts w:ascii="Times New Roman" w:hAnsi="Times New Roman" w:cs="Times New Roman"/>
                <w:i/>
                <w:sz w:val="24"/>
              </w:rPr>
              <w:t>Ký</w:t>
            </w:r>
            <w:proofErr w:type="spellEnd"/>
            <w:r w:rsidRPr="00BE3ED5">
              <w:rPr>
                <w:rFonts w:ascii="Times New Roman" w:hAnsi="Times New Roman" w:cs="Times New Roman"/>
                <w:i/>
                <w:sz w:val="24"/>
              </w:rPr>
              <w:t xml:space="preserve">, </w:t>
            </w:r>
            <w:proofErr w:type="spellStart"/>
            <w:r w:rsidRPr="00BE3ED5">
              <w:rPr>
                <w:rFonts w:ascii="Times New Roman" w:hAnsi="Times New Roman" w:cs="Times New Roman"/>
                <w:i/>
                <w:sz w:val="24"/>
              </w:rPr>
              <w:t>ghi</w:t>
            </w:r>
            <w:proofErr w:type="spellEnd"/>
            <w:r w:rsidRPr="00BE3ED5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  <w:sz w:val="24"/>
              </w:rPr>
              <w:t>rõ</w:t>
            </w:r>
            <w:proofErr w:type="spellEnd"/>
            <w:r w:rsidRPr="00BE3ED5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  <w:sz w:val="24"/>
              </w:rPr>
              <w:t>họ</w:t>
            </w:r>
            <w:proofErr w:type="spellEnd"/>
            <w:r w:rsidRPr="00BE3ED5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  <w:sz w:val="24"/>
              </w:rPr>
              <w:t>tên</w:t>
            </w:r>
            <w:proofErr w:type="spellEnd"/>
            <w:r w:rsidRPr="00BE3ED5">
              <w:rPr>
                <w:rFonts w:ascii="Times New Roman" w:hAnsi="Times New Roman" w:cs="Times New Roman"/>
                <w:i/>
                <w:sz w:val="24"/>
              </w:rPr>
              <w:t>)</w:t>
            </w:r>
          </w:p>
        </w:tc>
        <w:tc>
          <w:tcPr>
            <w:tcW w:w="9327" w:type="dxa"/>
            <w:gridSpan w:val="2"/>
            <w:shd w:val="clear" w:color="auto" w:fill="auto"/>
          </w:tcPr>
          <w:p w14:paraId="759E82B9" w14:textId="7A3D9E23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lastRenderedPageBreak/>
              <w:t>Bên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nhận</w:t>
            </w:r>
            <w:proofErr w:type="spellEnd"/>
            <w:r w:rsidR="009F2B9D" w:rsidRPr="00BE3ED5">
              <w:rPr>
                <w:rStyle w:val="FootnoteReference"/>
                <w:rFonts w:ascii="Times New Roman" w:hAnsi="Times New Roman" w:cs="Times New Roman"/>
                <w:b/>
                <w:sz w:val="24"/>
              </w:rPr>
              <w:footnoteReference w:id="7"/>
            </w:r>
          </w:p>
        </w:tc>
      </w:tr>
      <w:tr w:rsidR="00017C06" w14:paraId="39140B7A" w14:textId="77777777" w:rsidTr="007B67BC">
        <w:tblPrEx>
          <w:tblW w:w="12866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PrExChange w:id="45" w:author="Nga Nguyen Thi (OPS - ASD)" w:date="2019-10-11T11:07:00Z">
            <w:tblPrEx>
              <w:tblW w:w="12866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</w:tblPrEx>
          </w:tblPrExChange>
        </w:tblPrEx>
        <w:trPr>
          <w:trHeight w:val="1763"/>
          <w:trPrChange w:id="46" w:author="Nga Nguyen Thi (OPS - ASD)" w:date="2019-10-11T11:07:00Z">
            <w:trPr>
              <w:trHeight w:val="840"/>
            </w:trPr>
          </w:trPrChange>
        </w:trPr>
        <w:tc>
          <w:tcPr>
            <w:tcW w:w="3539" w:type="dxa"/>
            <w:vMerge/>
            <w:shd w:val="clear" w:color="auto" w:fill="auto"/>
            <w:tcPrChange w:id="47" w:author="Nga Nguyen Thi (OPS - ASD)" w:date="2019-10-11T11:07:00Z">
              <w:tcPr>
                <w:tcW w:w="3539" w:type="dxa"/>
                <w:vMerge/>
                <w:shd w:val="clear" w:color="auto" w:fill="auto"/>
              </w:tcPr>
            </w:tcPrChange>
          </w:tcPr>
          <w:p w14:paraId="61EE5356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649" w:type="dxa"/>
            <w:shd w:val="clear" w:color="auto" w:fill="auto"/>
            <w:tcPrChange w:id="48" w:author="Nga Nguyen Thi (OPS - ASD)" w:date="2019-10-11T11:07:00Z">
              <w:tcPr>
                <w:tcW w:w="4649" w:type="dxa"/>
                <w:shd w:val="clear" w:color="auto" w:fill="auto"/>
              </w:tcPr>
            </w:tcPrChange>
          </w:tcPr>
          <w:p w14:paraId="0F0005E1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E3ED5">
              <w:rPr>
                <w:rFonts w:ascii="Times New Roman" w:hAnsi="Times New Roman" w:cs="Times New Roman"/>
                <w:b/>
              </w:rPr>
              <w:t>Cán</w:t>
            </w:r>
            <w:proofErr w:type="spellEnd"/>
            <w:r w:rsidRPr="00BE3ED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</w:rPr>
              <w:t>bộ</w:t>
            </w:r>
            <w:proofErr w:type="spellEnd"/>
            <w:r w:rsidRPr="00BE3ED5">
              <w:rPr>
                <w:rFonts w:ascii="Times New Roman" w:hAnsi="Times New Roman" w:cs="Times New Roman"/>
                <w:b/>
              </w:rPr>
              <w:t xml:space="preserve"> QHKH</w:t>
            </w:r>
          </w:p>
          <w:p w14:paraId="0EEE30FA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</w:p>
          <w:p w14:paraId="62D9AF0D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</w:p>
          <w:p w14:paraId="541D6375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</w:p>
          <w:p w14:paraId="067D6243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</w:p>
          <w:p w14:paraId="132F6741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  <w:r w:rsidRPr="00BE3ED5">
              <w:rPr>
                <w:rFonts w:ascii="Times New Roman" w:hAnsi="Times New Roman" w:cs="Times New Roman"/>
                <w:i/>
              </w:rPr>
              <w:lastRenderedPageBreak/>
              <w:t>(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Ký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ghi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rõ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họ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tên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chức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danh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Đơn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vị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công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tác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4678" w:type="dxa"/>
            <w:shd w:val="clear" w:color="auto" w:fill="auto"/>
            <w:tcPrChange w:id="49" w:author="Nga Nguyen Thi (OPS - ASD)" w:date="2019-10-11T11:07:00Z">
              <w:tcPr>
                <w:tcW w:w="4678" w:type="dxa"/>
                <w:shd w:val="clear" w:color="auto" w:fill="auto"/>
              </w:tcPr>
            </w:tcPrChange>
          </w:tcPr>
          <w:p w14:paraId="1C98E3F5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E3ED5">
              <w:rPr>
                <w:rFonts w:ascii="Times New Roman" w:hAnsi="Times New Roman" w:cs="Times New Roman"/>
                <w:b/>
              </w:rPr>
              <w:lastRenderedPageBreak/>
              <w:t>CV DVKH</w:t>
            </w:r>
          </w:p>
          <w:p w14:paraId="306E0273" w14:textId="787ECCD1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  <w:proofErr w:type="spellStart"/>
            <w:r w:rsidRPr="00BE3ED5">
              <w:rPr>
                <w:rFonts w:ascii="Times New Roman" w:hAnsi="Times New Roman" w:cs="Times New Roman"/>
              </w:rPr>
              <w:t>Thời</w:t>
            </w:r>
            <w:proofErr w:type="spellEnd"/>
            <w:r w:rsidRPr="00BE3E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</w:rPr>
              <w:t>gian</w:t>
            </w:r>
            <w:proofErr w:type="spellEnd"/>
            <w:r w:rsidRPr="00BE3E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</w:rPr>
              <w:t>nhận</w:t>
            </w:r>
            <w:proofErr w:type="spellEnd"/>
            <w:r w:rsidRPr="00BE3E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</w:rPr>
              <w:t>từ</w:t>
            </w:r>
            <w:proofErr w:type="spellEnd"/>
            <w:r w:rsidR="00D3245F">
              <w:rPr>
                <w:rStyle w:val="FootnoteReference"/>
                <w:rFonts w:ascii="Times New Roman" w:hAnsi="Times New Roman" w:cs="Times New Roman"/>
              </w:rPr>
              <w:footnoteReference w:id="8"/>
            </w:r>
            <w:r w:rsidRPr="00BE3ED5">
              <w:rPr>
                <w:rFonts w:ascii="Times New Roman" w:hAnsi="Times New Roman" w:cs="Times New Roman"/>
              </w:rPr>
              <w:t xml:space="preserve"> CB QHKH: ….h…</w:t>
            </w:r>
            <w:proofErr w:type="gramStart"/>
            <w:r w:rsidRPr="00BE3ED5">
              <w:rPr>
                <w:rFonts w:ascii="Times New Roman" w:hAnsi="Times New Roman" w:cs="Times New Roman"/>
              </w:rPr>
              <w:t>..,……</w:t>
            </w:r>
            <w:proofErr w:type="gramEnd"/>
            <w:r w:rsidRPr="00BE3ED5">
              <w:rPr>
                <w:rFonts w:ascii="Times New Roman" w:hAnsi="Times New Roman" w:cs="Times New Roman"/>
              </w:rPr>
              <w:t>/……/….</w:t>
            </w:r>
          </w:p>
          <w:p w14:paraId="0760C475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</w:p>
          <w:p w14:paraId="265D6557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</w:p>
          <w:p w14:paraId="68059438" w14:textId="77777777" w:rsidR="00017C06" w:rsidRPr="00017C06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  <w:r w:rsidRPr="00BE3ED5">
              <w:rPr>
                <w:rFonts w:ascii="Times New Roman" w:hAnsi="Times New Roman" w:cs="Times New Roman"/>
                <w:i/>
              </w:rPr>
              <w:lastRenderedPageBreak/>
              <w:t>(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Ký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ghi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rõ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họ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tên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chức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danh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Đơn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vị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công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tác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>)</w:t>
            </w:r>
          </w:p>
        </w:tc>
      </w:tr>
    </w:tbl>
    <w:p w14:paraId="510906B5" w14:textId="77777777" w:rsidR="00017C06" w:rsidRDefault="00017C06" w:rsidP="00F234EC">
      <w:pPr>
        <w:tabs>
          <w:tab w:val="left" w:leader="dot" w:pos="7088"/>
          <w:tab w:val="right" w:leader="dot" w:pos="12758"/>
        </w:tabs>
        <w:rPr>
          <w:rFonts w:ascii="Times New Roman" w:hAnsi="Times New Roman" w:cs="Times New Roman"/>
          <w:sz w:val="24"/>
        </w:rPr>
      </w:pPr>
    </w:p>
    <w:p w14:paraId="62534137" w14:textId="77777777" w:rsidR="00F234EC" w:rsidRPr="00D77454" w:rsidRDefault="00F234EC" w:rsidP="00F234EC">
      <w:pPr>
        <w:tabs>
          <w:tab w:val="left" w:leader="dot" w:pos="7088"/>
          <w:tab w:val="right" w:leader="dot" w:pos="12758"/>
        </w:tabs>
        <w:rPr>
          <w:rFonts w:ascii="Times New Roman" w:hAnsi="Times New Roman" w:cs="Times New Roman"/>
          <w:sz w:val="24"/>
        </w:rPr>
      </w:pPr>
    </w:p>
    <w:sectPr w:rsidR="00F234EC" w:rsidRPr="00D77454" w:rsidSect="00D77454">
      <w:footerReference w:type="defaul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12081B" w14:textId="77777777" w:rsidR="00FD54A5" w:rsidRDefault="00FD54A5" w:rsidP="00D77454">
      <w:pPr>
        <w:spacing w:after="0" w:line="240" w:lineRule="auto"/>
      </w:pPr>
      <w:r>
        <w:separator/>
      </w:r>
    </w:p>
  </w:endnote>
  <w:endnote w:type="continuationSeparator" w:id="0">
    <w:p w14:paraId="4FB5AFB0" w14:textId="77777777" w:rsidR="00FD54A5" w:rsidRDefault="00FD54A5" w:rsidP="00D77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5A408" w14:textId="25EFCD03" w:rsidR="00E10642" w:rsidRPr="00E10642" w:rsidRDefault="00E10642">
    <w:pPr>
      <w:pStyle w:val="Footer"/>
      <w:rPr>
        <w:rFonts w:ascii="Times New Roman" w:hAnsi="Times New Roman" w:cs="Times New Roman"/>
        <w:sz w:val="24"/>
        <w:szCs w:val="24"/>
      </w:rPr>
    </w:pPr>
    <w:r w:rsidRPr="00E10642">
      <w:rPr>
        <w:rFonts w:ascii="Times New Roman" w:hAnsi="Times New Roman" w:cs="Times New Roman"/>
        <w:sz w:val="24"/>
        <w:szCs w:val="24"/>
      </w:rPr>
      <w:t>MB02.QT-GDTC/37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FAF5B4" w14:textId="77777777" w:rsidR="00FD54A5" w:rsidRDefault="00FD54A5" w:rsidP="00D77454">
      <w:pPr>
        <w:spacing w:after="0" w:line="240" w:lineRule="auto"/>
      </w:pPr>
      <w:r>
        <w:separator/>
      </w:r>
    </w:p>
  </w:footnote>
  <w:footnote w:type="continuationSeparator" w:id="0">
    <w:p w14:paraId="58FBE1ED" w14:textId="77777777" w:rsidR="00FD54A5" w:rsidRDefault="00FD54A5" w:rsidP="00D77454">
      <w:pPr>
        <w:spacing w:after="0" w:line="240" w:lineRule="auto"/>
      </w:pPr>
      <w:r>
        <w:continuationSeparator/>
      </w:r>
    </w:p>
  </w:footnote>
  <w:footnote w:id="1">
    <w:p w14:paraId="2ECB8EB0" w14:textId="176A309F" w:rsidR="00E10642" w:rsidRPr="00E10642" w:rsidRDefault="00E10642" w:rsidP="00B26866">
      <w:pPr>
        <w:pStyle w:val="FootnoteText"/>
        <w:jc w:val="both"/>
        <w:rPr>
          <w:rFonts w:ascii="Times New Roman" w:hAnsi="Times New Roman" w:cs="Times New Roman"/>
        </w:rPr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Mẫu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này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áp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dụng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cho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cả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trường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hợp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r w:rsidR="00190883">
        <w:rPr>
          <w:rFonts w:ascii="Times New Roman" w:hAnsi="Times New Roman" w:cs="Times New Roman"/>
        </w:rPr>
        <w:t>(</w:t>
      </w:r>
      <w:proofErr w:type="spellStart"/>
      <w:r w:rsidR="00190883">
        <w:rPr>
          <w:rFonts w:ascii="Times New Roman" w:hAnsi="Times New Roman" w:cs="Times New Roman"/>
        </w:rPr>
        <w:t>i</w:t>
      </w:r>
      <w:proofErr w:type="spellEnd"/>
      <w:r w:rsidR="00190883">
        <w:rPr>
          <w:rFonts w:ascii="Times New Roman" w:hAnsi="Times New Roman" w:cs="Times New Roman"/>
        </w:rPr>
        <w:t xml:space="preserve">) </w:t>
      </w:r>
      <w:r w:rsidR="003529D4">
        <w:rPr>
          <w:rFonts w:ascii="Times New Roman" w:hAnsi="Times New Roman" w:cs="Times New Roman"/>
        </w:rPr>
        <w:t xml:space="preserve">CBQHKH </w:t>
      </w:r>
      <w:proofErr w:type="spellStart"/>
      <w:r w:rsidR="003529D4">
        <w:rPr>
          <w:rFonts w:ascii="Times New Roman" w:hAnsi="Times New Roman" w:cs="Times New Roman"/>
        </w:rPr>
        <w:t>nhận</w:t>
      </w:r>
      <w:proofErr w:type="spellEnd"/>
      <w:r w:rsidR="00BF2A18">
        <w:rPr>
          <w:rFonts w:ascii="Times New Roman" w:hAnsi="Times New Roman" w:cs="Times New Roman"/>
        </w:rPr>
        <w:t>/</w:t>
      </w:r>
      <w:proofErr w:type="spellStart"/>
      <w:r w:rsidR="00BF2A18">
        <w:rPr>
          <w:rFonts w:ascii="Times New Roman" w:hAnsi="Times New Roman" w:cs="Times New Roman"/>
        </w:rPr>
        <w:t>giao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hồ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sơ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từ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Người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giao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nhận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hồ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sơ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và</w:t>
      </w:r>
      <w:proofErr w:type="spellEnd"/>
      <w:r w:rsidR="003529D4">
        <w:rPr>
          <w:rFonts w:ascii="Times New Roman" w:hAnsi="Times New Roman" w:cs="Times New Roman"/>
        </w:rPr>
        <w:t xml:space="preserve"> (ii) </w:t>
      </w:r>
      <w:r w:rsidRPr="00E10642">
        <w:rPr>
          <w:rFonts w:ascii="Times New Roman" w:hAnsi="Times New Roman" w:cs="Times New Roman"/>
        </w:rPr>
        <w:t xml:space="preserve">CV DVKH </w:t>
      </w:r>
      <w:proofErr w:type="spellStart"/>
      <w:r w:rsidRPr="00E10642">
        <w:rPr>
          <w:rFonts w:ascii="Times New Roman" w:hAnsi="Times New Roman" w:cs="Times New Roman"/>
        </w:rPr>
        <w:t>bàn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giao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kết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quả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mở</w:t>
      </w:r>
      <w:proofErr w:type="spellEnd"/>
      <w:r w:rsidRPr="00E10642">
        <w:rPr>
          <w:rFonts w:ascii="Times New Roman" w:hAnsi="Times New Roman" w:cs="Times New Roman"/>
        </w:rPr>
        <w:t xml:space="preserve"> CIF/TKTT </w:t>
      </w:r>
      <w:proofErr w:type="spellStart"/>
      <w:r w:rsidRPr="00E10642">
        <w:rPr>
          <w:rFonts w:ascii="Times New Roman" w:hAnsi="Times New Roman" w:cs="Times New Roman"/>
        </w:rPr>
        <w:t>cho</w:t>
      </w:r>
      <w:proofErr w:type="spellEnd"/>
      <w:r w:rsidRPr="00E10642">
        <w:rPr>
          <w:rFonts w:ascii="Times New Roman" w:hAnsi="Times New Roman" w:cs="Times New Roman"/>
        </w:rPr>
        <w:t xml:space="preserve"> CB QHKH </w:t>
      </w:r>
      <w:proofErr w:type="spellStart"/>
      <w:r w:rsidRPr="00E10642">
        <w:rPr>
          <w:rFonts w:ascii="Times New Roman" w:hAnsi="Times New Roman" w:cs="Times New Roman"/>
        </w:rPr>
        <w:t>để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trả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cho</w:t>
      </w:r>
      <w:proofErr w:type="spellEnd"/>
      <w:r w:rsidRPr="00E10642">
        <w:rPr>
          <w:rFonts w:ascii="Times New Roman" w:hAnsi="Times New Roman" w:cs="Times New Roman"/>
        </w:rPr>
        <w:t xml:space="preserve"> KH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lưu</w:t>
      </w:r>
      <w:proofErr w:type="spellEnd"/>
      <w:r>
        <w:rPr>
          <w:rFonts w:ascii="Times New Roman" w:hAnsi="Times New Roman" w:cs="Times New Roman"/>
        </w:rPr>
        <w:t xml:space="preserve"> ý </w:t>
      </w:r>
      <w:proofErr w:type="spellStart"/>
      <w:r>
        <w:rPr>
          <w:rFonts w:ascii="Times New Roman" w:hAnsi="Times New Roman" w:cs="Times New Roman"/>
        </w:rPr>
        <w:t>điều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chỉnh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các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hướng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dẫn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tại</w:t>
      </w:r>
      <w:proofErr w:type="spellEnd"/>
      <w:r>
        <w:rPr>
          <w:rFonts w:ascii="Times New Roman" w:hAnsi="Times New Roman" w:cs="Times New Roman"/>
        </w:rPr>
        <w:t xml:space="preserve"> footnote</w:t>
      </w:r>
      <w:r w:rsidR="00304BAC">
        <w:rPr>
          <w:rFonts w:ascii="Times New Roman" w:hAnsi="Times New Roman" w:cs="Times New Roman"/>
        </w:rPr>
        <w:t xml:space="preserve">. </w:t>
      </w:r>
      <w:proofErr w:type="spellStart"/>
      <w:r w:rsidR="00304BAC">
        <w:rPr>
          <w:rFonts w:ascii="Times New Roman" w:hAnsi="Times New Roman" w:cs="Times New Roman"/>
        </w:rPr>
        <w:t>Trường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hợp</w:t>
      </w:r>
      <w:proofErr w:type="spellEnd"/>
      <w:r w:rsidR="00304BAC">
        <w:rPr>
          <w:rFonts w:ascii="Times New Roman" w:hAnsi="Times New Roman" w:cs="Times New Roman"/>
        </w:rPr>
        <w:t xml:space="preserve"> KH </w:t>
      </w:r>
      <w:proofErr w:type="spellStart"/>
      <w:r w:rsidR="00304BAC">
        <w:rPr>
          <w:rFonts w:ascii="Times New Roman" w:hAnsi="Times New Roman" w:cs="Times New Roman"/>
        </w:rPr>
        <w:t>yêu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cầu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lập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thành</w:t>
      </w:r>
      <w:proofErr w:type="spellEnd"/>
      <w:r w:rsidR="00304BAC">
        <w:rPr>
          <w:rFonts w:ascii="Times New Roman" w:hAnsi="Times New Roman" w:cs="Times New Roman"/>
        </w:rPr>
        <w:t xml:space="preserve"> 02 </w:t>
      </w:r>
      <w:proofErr w:type="spellStart"/>
      <w:r w:rsidR="00304BAC">
        <w:rPr>
          <w:rFonts w:ascii="Times New Roman" w:hAnsi="Times New Roman" w:cs="Times New Roman"/>
        </w:rPr>
        <w:t>bản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thì</w:t>
      </w:r>
      <w:proofErr w:type="spellEnd"/>
      <w:r w:rsidR="00304BAC">
        <w:rPr>
          <w:rFonts w:ascii="Times New Roman" w:hAnsi="Times New Roman" w:cs="Times New Roman"/>
        </w:rPr>
        <w:t xml:space="preserve"> CB QHKH/CV DVKH </w:t>
      </w:r>
      <w:proofErr w:type="spellStart"/>
      <w:r w:rsidR="00304BAC">
        <w:rPr>
          <w:rFonts w:ascii="Times New Roman" w:hAnsi="Times New Roman" w:cs="Times New Roman"/>
        </w:rPr>
        <w:t>lập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thêm</w:t>
      </w:r>
      <w:proofErr w:type="spellEnd"/>
      <w:r w:rsidR="00304BAC">
        <w:rPr>
          <w:rFonts w:ascii="Times New Roman" w:hAnsi="Times New Roman" w:cs="Times New Roman"/>
        </w:rPr>
        <w:t xml:space="preserve"> 01 </w:t>
      </w:r>
      <w:proofErr w:type="spellStart"/>
      <w:r w:rsidR="00304BAC">
        <w:rPr>
          <w:rFonts w:ascii="Times New Roman" w:hAnsi="Times New Roman" w:cs="Times New Roman"/>
        </w:rPr>
        <w:t>bản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theo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yêu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cầu</w:t>
      </w:r>
      <w:proofErr w:type="spellEnd"/>
    </w:p>
  </w:footnote>
  <w:footnote w:id="2">
    <w:p w14:paraId="409B399F" w14:textId="4D9B195D" w:rsidR="00017FB8" w:rsidRPr="00E10642" w:rsidRDefault="00017FB8">
      <w:pPr>
        <w:pStyle w:val="FootnoteText"/>
        <w:rPr>
          <w:rFonts w:ascii="Times New Roman" w:hAnsi="Times New Roman" w:cs="Times New Roman"/>
        </w:rPr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Trường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hợp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Khách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hàng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là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nhận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hồ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sơ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thì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Đơn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vị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sửa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thành</w:t>
      </w:r>
      <w:proofErr w:type="spellEnd"/>
      <w:r w:rsidRPr="00E10642">
        <w:rPr>
          <w:rFonts w:ascii="Times New Roman" w:hAnsi="Times New Roman" w:cs="Times New Roman"/>
        </w:rPr>
        <w:t xml:space="preserve"> “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nhận</w:t>
      </w:r>
      <w:proofErr w:type="spellEnd"/>
      <w:r w:rsidRPr="00E10642">
        <w:rPr>
          <w:rFonts w:ascii="Times New Roman" w:hAnsi="Times New Roman" w:cs="Times New Roman"/>
        </w:rPr>
        <w:t>”.</w:t>
      </w:r>
    </w:p>
  </w:footnote>
  <w:footnote w:id="3">
    <w:p w14:paraId="15E1E586" w14:textId="5737D127" w:rsidR="00017FB8" w:rsidRPr="00E10642" w:rsidRDefault="00017FB8">
      <w:pPr>
        <w:pStyle w:val="FootnoteText"/>
        <w:rPr>
          <w:rFonts w:ascii="Times New Roman" w:hAnsi="Times New Roman" w:cs="Times New Roman"/>
        </w:rPr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Trường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hợp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VPBank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là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giao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hồ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sơ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thì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Đơn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vị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sửa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thành</w:t>
      </w:r>
      <w:proofErr w:type="spellEnd"/>
      <w:r w:rsidRPr="00E10642">
        <w:rPr>
          <w:rFonts w:ascii="Times New Roman" w:hAnsi="Times New Roman" w:cs="Times New Roman"/>
        </w:rPr>
        <w:t xml:space="preserve"> “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giao</w:t>
      </w:r>
      <w:proofErr w:type="spellEnd"/>
      <w:r w:rsidRPr="00E10642">
        <w:rPr>
          <w:rFonts w:ascii="Times New Roman" w:hAnsi="Times New Roman" w:cs="Times New Roman"/>
        </w:rPr>
        <w:t>”.</w:t>
      </w:r>
    </w:p>
  </w:footnote>
  <w:footnote w:id="4">
    <w:p w14:paraId="2E6D5A3D" w14:textId="57D9851C" w:rsidR="00033E8B" w:rsidRPr="00E10642" w:rsidRDefault="00033E8B">
      <w:pPr>
        <w:pStyle w:val="FootnoteText"/>
        <w:rPr>
          <w:rFonts w:ascii="Times New Roman" w:hAnsi="Times New Roman" w:cs="Times New Roman"/>
        </w:rPr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Điền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rõ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thông</w:t>
      </w:r>
      <w:proofErr w:type="spellEnd"/>
      <w:r w:rsidRPr="00E10642">
        <w:rPr>
          <w:rFonts w:ascii="Times New Roman" w:hAnsi="Times New Roman" w:cs="Times New Roman"/>
        </w:rPr>
        <w:t xml:space="preserve"> tin </w:t>
      </w:r>
      <w:proofErr w:type="spellStart"/>
      <w:r w:rsidRPr="00E10642">
        <w:rPr>
          <w:rFonts w:ascii="Times New Roman" w:hAnsi="Times New Roman" w:cs="Times New Roman"/>
        </w:rPr>
        <w:t>địa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chỉ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của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Khách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hàng</w:t>
      </w:r>
      <w:proofErr w:type="spellEnd"/>
    </w:p>
  </w:footnote>
  <w:footnote w:id="5">
    <w:p w14:paraId="4A00EE80" w14:textId="74799BF1" w:rsidR="00FF4282" w:rsidRPr="00E10642" w:rsidRDefault="00FF4282">
      <w:pPr>
        <w:pStyle w:val="FootnoteText"/>
        <w:rPr>
          <w:rFonts w:ascii="Times New Roman" w:hAnsi="Times New Roman" w:cs="Times New Roman"/>
        </w:rPr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Lưu</w:t>
      </w:r>
      <w:proofErr w:type="spellEnd"/>
      <w:r w:rsidRPr="00E10642">
        <w:rPr>
          <w:rFonts w:ascii="Times New Roman" w:hAnsi="Times New Roman" w:cs="Times New Roman"/>
        </w:rPr>
        <w:t xml:space="preserve"> ý </w:t>
      </w:r>
      <w:proofErr w:type="spellStart"/>
      <w:r w:rsidRPr="00E10642">
        <w:rPr>
          <w:rFonts w:ascii="Times New Roman" w:hAnsi="Times New Roman" w:cs="Times New Roman"/>
        </w:rPr>
        <w:t>thu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thập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hồ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sơ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phù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hợp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theo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quy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định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của</w:t>
      </w:r>
      <w:proofErr w:type="spellEnd"/>
      <w:r w:rsidRPr="00E10642">
        <w:rPr>
          <w:rFonts w:ascii="Times New Roman" w:hAnsi="Times New Roman" w:cs="Times New Roman"/>
        </w:rPr>
        <w:t xml:space="preserve"> VPBank </w:t>
      </w:r>
    </w:p>
  </w:footnote>
  <w:footnote w:id="6">
    <w:p w14:paraId="743DA378" w14:textId="60892B5D" w:rsidR="00624DB0" w:rsidRPr="00E10642" w:rsidRDefault="00624DB0">
      <w:pPr>
        <w:pStyle w:val="FootnoteText"/>
        <w:rPr>
          <w:rFonts w:ascii="Times New Roman" w:hAnsi="Times New Roman" w:cs="Times New Roman"/>
        </w:rPr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Trường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hợp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Khách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hàng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là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nhận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hồ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sơ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thì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Đơn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vị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sửa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thành</w:t>
      </w:r>
      <w:proofErr w:type="spellEnd"/>
      <w:r w:rsidRPr="00E10642">
        <w:rPr>
          <w:rFonts w:ascii="Times New Roman" w:hAnsi="Times New Roman" w:cs="Times New Roman"/>
        </w:rPr>
        <w:t xml:space="preserve"> “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nhận</w:t>
      </w:r>
      <w:proofErr w:type="spellEnd"/>
      <w:r w:rsidRPr="00E10642">
        <w:rPr>
          <w:rFonts w:ascii="Times New Roman" w:hAnsi="Times New Roman" w:cs="Times New Roman"/>
        </w:rPr>
        <w:t>”.</w:t>
      </w:r>
    </w:p>
  </w:footnote>
  <w:footnote w:id="7">
    <w:p w14:paraId="28E893AF" w14:textId="4CF76772" w:rsidR="009F2B9D" w:rsidRDefault="009F2B9D">
      <w:pPr>
        <w:pStyle w:val="FootnoteText"/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Trường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hợp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VPBank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là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giao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hồ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sơ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thì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Đơn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vị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sửa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thành</w:t>
      </w:r>
      <w:proofErr w:type="spellEnd"/>
      <w:r w:rsidRPr="00E10642">
        <w:rPr>
          <w:rFonts w:ascii="Times New Roman" w:hAnsi="Times New Roman" w:cs="Times New Roman"/>
        </w:rPr>
        <w:t xml:space="preserve"> “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giao</w:t>
      </w:r>
      <w:proofErr w:type="spellEnd"/>
      <w:r w:rsidRPr="00E10642">
        <w:rPr>
          <w:rFonts w:ascii="Times New Roman" w:hAnsi="Times New Roman" w:cs="Times New Roman"/>
        </w:rPr>
        <w:t>”.</w:t>
      </w:r>
    </w:p>
  </w:footnote>
  <w:footnote w:id="8">
    <w:p w14:paraId="33847001" w14:textId="4C9CBFB8" w:rsidR="00D3245F" w:rsidRDefault="00D3245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B26866">
        <w:rPr>
          <w:rFonts w:ascii="Times New Roman" w:hAnsi="Times New Roman" w:cs="Times New Roman"/>
        </w:rPr>
        <w:t>Trường</w:t>
      </w:r>
      <w:proofErr w:type="spellEnd"/>
      <w:r w:rsidRPr="00B26866">
        <w:rPr>
          <w:rFonts w:ascii="Times New Roman" w:hAnsi="Times New Roman" w:cs="Times New Roman"/>
        </w:rPr>
        <w:t xml:space="preserve"> </w:t>
      </w:r>
      <w:proofErr w:type="spellStart"/>
      <w:r w:rsidRPr="00B26866">
        <w:rPr>
          <w:rFonts w:ascii="Times New Roman" w:hAnsi="Times New Roman" w:cs="Times New Roman"/>
        </w:rPr>
        <w:t>hợp</w:t>
      </w:r>
      <w:proofErr w:type="spellEnd"/>
      <w:r w:rsidRPr="00B26866">
        <w:rPr>
          <w:rFonts w:ascii="Times New Roman" w:hAnsi="Times New Roman" w:cs="Times New Roman"/>
        </w:rPr>
        <w:t xml:space="preserve"> </w:t>
      </w:r>
      <w:r w:rsidRPr="00E10642">
        <w:rPr>
          <w:rFonts w:ascii="Times New Roman" w:hAnsi="Times New Roman" w:cs="Times New Roman"/>
        </w:rPr>
        <w:t xml:space="preserve">CV DVKH </w:t>
      </w:r>
      <w:proofErr w:type="spellStart"/>
      <w:r w:rsidRPr="00E10642">
        <w:rPr>
          <w:rFonts w:ascii="Times New Roman" w:hAnsi="Times New Roman" w:cs="Times New Roman"/>
        </w:rPr>
        <w:t>bàn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giao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kết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quả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mở</w:t>
      </w:r>
      <w:proofErr w:type="spellEnd"/>
      <w:r w:rsidRPr="00E10642">
        <w:rPr>
          <w:rFonts w:ascii="Times New Roman" w:hAnsi="Times New Roman" w:cs="Times New Roman"/>
        </w:rPr>
        <w:t xml:space="preserve"> CIF/TKTT </w:t>
      </w:r>
      <w:proofErr w:type="spellStart"/>
      <w:r w:rsidRPr="00E10642">
        <w:rPr>
          <w:rFonts w:ascii="Times New Roman" w:hAnsi="Times New Roman" w:cs="Times New Roman"/>
        </w:rPr>
        <w:t>cho</w:t>
      </w:r>
      <w:proofErr w:type="spellEnd"/>
      <w:r w:rsidRPr="00E10642">
        <w:rPr>
          <w:rFonts w:ascii="Times New Roman" w:hAnsi="Times New Roman" w:cs="Times New Roman"/>
        </w:rPr>
        <w:t xml:space="preserve"> CB QHKH </w:t>
      </w:r>
      <w:proofErr w:type="spellStart"/>
      <w:r w:rsidRPr="00E10642">
        <w:rPr>
          <w:rFonts w:ascii="Times New Roman" w:hAnsi="Times New Roman" w:cs="Times New Roman"/>
        </w:rPr>
        <w:t>để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trả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cho</w:t>
      </w:r>
      <w:proofErr w:type="spellEnd"/>
      <w:r w:rsidRPr="00E10642">
        <w:rPr>
          <w:rFonts w:ascii="Times New Roman" w:hAnsi="Times New Roman" w:cs="Times New Roman"/>
        </w:rPr>
        <w:t xml:space="preserve"> KH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thì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sửa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thành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Thời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giao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cho</w:t>
      </w:r>
      <w:proofErr w:type="spellEnd"/>
      <w:r>
        <w:rPr>
          <w:rFonts w:ascii="Times New Roman" w:hAnsi="Times New Roman" w:cs="Times New Roman"/>
        </w:rPr>
        <w:t xml:space="preserve"> CB QHKH</w:t>
      </w:r>
      <w:r w:rsidR="00FC2FAD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6745D"/>
    <w:multiLevelType w:val="hybridMultilevel"/>
    <w:tmpl w:val="80A4BA3C"/>
    <w:lvl w:ilvl="0" w:tplc="7B525B8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FC6BAF"/>
    <w:multiLevelType w:val="hybridMultilevel"/>
    <w:tmpl w:val="C15443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8A5A91"/>
    <w:multiLevelType w:val="hybridMultilevel"/>
    <w:tmpl w:val="9E582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0F71E0"/>
    <w:multiLevelType w:val="hybridMultilevel"/>
    <w:tmpl w:val="E27425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221CBB"/>
    <w:multiLevelType w:val="hybridMultilevel"/>
    <w:tmpl w:val="C2468CC4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283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454"/>
    <w:rsid w:val="00017C06"/>
    <w:rsid w:val="00017FB8"/>
    <w:rsid w:val="00033E8B"/>
    <w:rsid w:val="00044545"/>
    <w:rsid w:val="00062535"/>
    <w:rsid w:val="00097EDD"/>
    <w:rsid w:val="000C42A4"/>
    <w:rsid w:val="00113941"/>
    <w:rsid w:val="00165A6A"/>
    <w:rsid w:val="00190883"/>
    <w:rsid w:val="001F0516"/>
    <w:rsid w:val="001F23EC"/>
    <w:rsid w:val="00250B21"/>
    <w:rsid w:val="00304BAC"/>
    <w:rsid w:val="00351D5B"/>
    <w:rsid w:val="003529D4"/>
    <w:rsid w:val="003B33B9"/>
    <w:rsid w:val="003D79F1"/>
    <w:rsid w:val="004D1172"/>
    <w:rsid w:val="004F2088"/>
    <w:rsid w:val="0057754C"/>
    <w:rsid w:val="00620C91"/>
    <w:rsid w:val="00624DB0"/>
    <w:rsid w:val="00660BB0"/>
    <w:rsid w:val="00690E42"/>
    <w:rsid w:val="006E4E1C"/>
    <w:rsid w:val="00736E4A"/>
    <w:rsid w:val="00787CB0"/>
    <w:rsid w:val="007B58E4"/>
    <w:rsid w:val="007B67BC"/>
    <w:rsid w:val="00802C63"/>
    <w:rsid w:val="008102CA"/>
    <w:rsid w:val="009D5D20"/>
    <w:rsid w:val="009F2B9D"/>
    <w:rsid w:val="00A80425"/>
    <w:rsid w:val="00AB4CEF"/>
    <w:rsid w:val="00B23ADE"/>
    <w:rsid w:val="00B26866"/>
    <w:rsid w:val="00B3452F"/>
    <w:rsid w:val="00BE3ED5"/>
    <w:rsid w:val="00BE5B87"/>
    <w:rsid w:val="00BF1930"/>
    <w:rsid w:val="00BF2A18"/>
    <w:rsid w:val="00C024D9"/>
    <w:rsid w:val="00CC43DE"/>
    <w:rsid w:val="00D3245F"/>
    <w:rsid w:val="00D77454"/>
    <w:rsid w:val="00E10642"/>
    <w:rsid w:val="00E92269"/>
    <w:rsid w:val="00EA59C4"/>
    <w:rsid w:val="00EA6B3F"/>
    <w:rsid w:val="00EA7B33"/>
    <w:rsid w:val="00F234EC"/>
    <w:rsid w:val="00F408D5"/>
    <w:rsid w:val="00FB3406"/>
    <w:rsid w:val="00FC2FAD"/>
    <w:rsid w:val="00FD54A5"/>
    <w:rsid w:val="00FF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F9B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7745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745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7454"/>
    <w:rPr>
      <w:vertAlign w:val="superscript"/>
    </w:rPr>
  </w:style>
  <w:style w:type="paragraph" w:styleId="ListParagraph">
    <w:name w:val="List Paragraph"/>
    <w:basedOn w:val="Normal"/>
    <w:uiPriority w:val="34"/>
    <w:qFormat/>
    <w:rsid w:val="00F234EC"/>
    <w:pPr>
      <w:ind w:left="720"/>
      <w:contextualSpacing/>
    </w:pPr>
  </w:style>
  <w:style w:type="table" w:styleId="TableGrid">
    <w:name w:val="Table Grid"/>
    <w:basedOn w:val="TableNormal"/>
    <w:uiPriority w:val="39"/>
    <w:rsid w:val="00017C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17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7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7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7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7C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C0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F428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10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642"/>
  </w:style>
  <w:style w:type="paragraph" w:styleId="Footer">
    <w:name w:val="footer"/>
    <w:basedOn w:val="Normal"/>
    <w:link w:val="FooterChar"/>
    <w:uiPriority w:val="99"/>
    <w:unhideWhenUsed/>
    <w:rsid w:val="00E10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6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7745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745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7454"/>
    <w:rPr>
      <w:vertAlign w:val="superscript"/>
    </w:rPr>
  </w:style>
  <w:style w:type="paragraph" w:styleId="ListParagraph">
    <w:name w:val="List Paragraph"/>
    <w:basedOn w:val="Normal"/>
    <w:uiPriority w:val="34"/>
    <w:qFormat/>
    <w:rsid w:val="00F234EC"/>
    <w:pPr>
      <w:ind w:left="720"/>
      <w:contextualSpacing/>
    </w:pPr>
  </w:style>
  <w:style w:type="table" w:styleId="TableGrid">
    <w:name w:val="Table Grid"/>
    <w:basedOn w:val="TableNormal"/>
    <w:uiPriority w:val="39"/>
    <w:rsid w:val="00017C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17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7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7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7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7C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C0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F428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10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642"/>
  </w:style>
  <w:style w:type="paragraph" w:styleId="Footer">
    <w:name w:val="footer"/>
    <w:basedOn w:val="Normal"/>
    <w:link w:val="FooterChar"/>
    <w:uiPriority w:val="99"/>
    <w:unhideWhenUsed/>
    <w:rsid w:val="00E10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Hieu xmlns="4afd0482-fe73-4301-a2d6-1a1d1218fd98">MB02</MaHieu>
    <TinhTrangHieuLuc xmlns="8ba8711b-6401-4886-8ecd-5b42b6a2c431">Hiệu lực</TinhTrangHieuLuc>
    <MaVanBanThayThe xmlns="c7260419-8647-45b8-880e-8ad15e1b01d5" xsi:nil="true"/>
    <LoaiDinhKem xmlns="c7260419-8647-45b8-880e-8ad15e1b01d5">Đính kèm</LoaiDinhKem>
    <Ten xmlns="8ba8711b-6401-4886-8ecd-5b42b6a2c431">BIÊN BẢN GIAO NHẬN HỒ SƠ</Ten>
    <GhiChu xmlns="8ba8711b-6401-4886-8ecd-5b42b6a2c431" xsi:nil="true"/>
    <Loai xmlns="8ba8711b-6401-4886-8ecd-5b42b6a2c431">MB;#Mẫu biểu</Loai>
    <MaVanBan xmlns="c7260419-8647-45b8-880e-8ad15e1b01d5">QT-FITB/ACCT/002</MaVanBan>
    <URL xmlns="c7260419-8647-45b8-880e-8ad15e1b01d5" xsi:nil="true"/>
    <LoaiThayThe xmlns="c7260419-8647-45b8-880e-8ad15e1b01d5" xsi:nil="true"/>
    <TrangThaiXuLy xmlns="8ba8711b-6401-4886-8ecd-5b42b6a2c431" xsi:nil="true"/>
    <SoHieu xmlns="c7260419-8647-45b8-880e-8ad15e1b01d5" xsi:nil="true"/>
    <MaHieuFull xmlns="c7260419-8647-45b8-880e-8ad15e1b01d5">MB02.QT-FITB/ACCT/002</MaHieuFull>
    <IDVanBanQuyTrinh xmlns="8ba8711b-6401-4886-8ecd-5b42b6a2c431">8245</IDVanBanQuyTrinh>
    <_dlc_DocId xmlns="aae76cca-351f-4937-95ce-0328f3ef71e3">DWVEH6VHZ6H4-138-5964</_dlc_DocId>
    <_dlc_DocIdUrl xmlns="aae76cca-351f-4937-95ce-0328f3ef71e3">
      <Url>http://eoffice.vpb.com.vn/vbqt/_layouts/DocIdRedir.aspx?ID=DWVEH6VHZ6H4-138-5964</Url>
      <Description>DWVEH6VHZ6H4-138-5964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BF56DD87899D4D883D465A206FE0BD" ma:contentTypeVersion="20" ma:contentTypeDescription="Create a new document." ma:contentTypeScope="" ma:versionID="9a34d6a88d5bdf2c5568a816797c7670">
  <xsd:schema xmlns:xsd="http://www.w3.org/2001/XMLSchema" xmlns:xs="http://www.w3.org/2001/XMLSchema" xmlns:p="http://schemas.microsoft.com/office/2006/metadata/properties" xmlns:ns2="aae76cca-351f-4937-95ce-0328f3ef71e3" xmlns:ns3="4afd0482-fe73-4301-a2d6-1a1d1218fd98" xmlns:ns4="8ba8711b-6401-4886-8ecd-5b42b6a2c431" xmlns:ns5="c7260419-8647-45b8-880e-8ad15e1b01d5" targetNamespace="http://schemas.microsoft.com/office/2006/metadata/properties" ma:root="true" ma:fieldsID="969ffd25ef7f992ac21cb0d3c8ec9b7e" ns2:_="" ns3:_="" ns4:_="" ns5:_="">
    <xsd:import namespace="aae76cca-351f-4937-95ce-0328f3ef71e3"/>
    <xsd:import namespace="4afd0482-fe73-4301-a2d6-1a1d1218fd98"/>
    <xsd:import namespace="8ba8711b-6401-4886-8ecd-5b42b6a2c431"/>
    <xsd:import namespace="c7260419-8647-45b8-880e-8ad15e1b01d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aHieu" minOccurs="0"/>
                <xsd:element ref="ns4:Ten" minOccurs="0"/>
                <xsd:element ref="ns4:Loai" minOccurs="0"/>
                <xsd:element ref="ns4:IDVanBanQuyTrinh" minOccurs="0"/>
                <xsd:element ref="ns4:TinhTrangHieuLuc" minOccurs="0"/>
                <xsd:element ref="ns4:TrangThaiXuLy" minOccurs="0"/>
                <xsd:element ref="ns4:GhiChu" minOccurs="0"/>
                <xsd:element ref="ns5:MaVanBan" minOccurs="0"/>
                <xsd:element ref="ns5:LoaiDinhKem" minOccurs="0"/>
                <xsd:element ref="ns5:SoHieu" minOccurs="0"/>
                <xsd:element ref="ns5:MaVanBanThayThe" minOccurs="0"/>
                <xsd:element ref="ns5:URL" minOccurs="0"/>
                <xsd:element ref="ns5:LoaiThayThe" minOccurs="0"/>
                <xsd:element ref="ns5:MaHieuFu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76cca-351f-4937-95ce-0328f3ef71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d0482-fe73-4301-a2d6-1a1d1218fd98" elementFormDefault="qualified">
    <xsd:import namespace="http://schemas.microsoft.com/office/2006/documentManagement/types"/>
    <xsd:import namespace="http://schemas.microsoft.com/office/infopath/2007/PartnerControls"/>
    <xsd:element name="MaHieu" ma:index="11" nillable="true" ma:displayName="MaHieu" ma:internalName="MaHie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8711b-6401-4886-8ecd-5b42b6a2c431" elementFormDefault="qualified">
    <xsd:import namespace="http://schemas.microsoft.com/office/2006/documentManagement/types"/>
    <xsd:import namespace="http://schemas.microsoft.com/office/infopath/2007/PartnerControls"/>
    <xsd:element name="Ten" ma:index="12" nillable="true" ma:displayName="Ten" ma:internalName="Ten">
      <xsd:simpleType>
        <xsd:restriction base="dms:Text">
          <xsd:maxLength value="255"/>
        </xsd:restriction>
      </xsd:simpleType>
    </xsd:element>
    <xsd:element name="Loai" ma:index="13" nillable="true" ma:displayName="Loai" ma:internalName="Loai">
      <xsd:simpleType>
        <xsd:restriction base="dms:Text">
          <xsd:maxLength value="255"/>
        </xsd:restriction>
      </xsd:simpleType>
    </xsd:element>
    <xsd:element name="IDVanBanQuyTrinh" ma:index="14" nillable="true" ma:displayName="IDVanBanQuyTrinh" ma:internalName="IDVanBanQuyTrinh">
      <xsd:simpleType>
        <xsd:restriction base="dms:Text">
          <xsd:maxLength value="255"/>
        </xsd:restriction>
      </xsd:simpleType>
    </xsd:element>
    <xsd:element name="TinhTrangHieuLuc" ma:index="15" nillable="true" ma:displayName="TinhTrangHieuLuc" ma:internalName="TinhTrangHieuLuc">
      <xsd:simpleType>
        <xsd:restriction base="dms:Text">
          <xsd:maxLength value="255"/>
        </xsd:restriction>
      </xsd:simpleType>
    </xsd:element>
    <xsd:element name="TrangThaiXuLy" ma:index="16" nillable="true" ma:displayName="TrangThaiXuLy" ma:internalName="TrangThaiXuLy">
      <xsd:simpleType>
        <xsd:restriction base="dms:Text">
          <xsd:maxLength value="255"/>
        </xsd:restriction>
      </xsd:simpleType>
    </xsd:element>
    <xsd:element name="GhiChu" ma:index="17" nillable="true" ma:displayName="GhiChu" ma:internalName="GhiChu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60419-8647-45b8-880e-8ad15e1b01d5" elementFormDefault="qualified">
    <xsd:import namespace="http://schemas.microsoft.com/office/2006/documentManagement/types"/>
    <xsd:import namespace="http://schemas.microsoft.com/office/infopath/2007/PartnerControls"/>
    <xsd:element name="MaVanBan" ma:index="18" nillable="true" ma:displayName="MaVanBan" ma:internalName="MaVanBan">
      <xsd:simpleType>
        <xsd:restriction base="dms:Text">
          <xsd:maxLength value="255"/>
        </xsd:restriction>
      </xsd:simpleType>
    </xsd:element>
    <xsd:element name="LoaiDinhKem" ma:index="19" nillable="true" ma:displayName="LoaiDinhKem" ma:internalName="LoaiDinhKem">
      <xsd:simpleType>
        <xsd:restriction base="dms:Text">
          <xsd:maxLength value="255"/>
        </xsd:restriction>
      </xsd:simpleType>
    </xsd:element>
    <xsd:element name="SoHieu" ma:index="20" nillable="true" ma:displayName="SoHieu" ma:internalName="SoHieu">
      <xsd:simpleType>
        <xsd:restriction base="dms:Text">
          <xsd:maxLength value="255"/>
        </xsd:restriction>
      </xsd:simpleType>
    </xsd:element>
    <xsd:element name="MaVanBanThayThe" ma:index="21" nillable="true" ma:displayName="MaVanBanThayThe" ma:internalName="MaVanBanThayThe">
      <xsd:simpleType>
        <xsd:restriction base="dms:Text">
          <xsd:maxLength value="255"/>
        </xsd:restriction>
      </xsd:simpleType>
    </xsd:element>
    <xsd:element name="URL" ma:index="22" nillable="true" ma:displayName="URL" ma:internalName="URL">
      <xsd:simpleType>
        <xsd:restriction base="dms:Text">
          <xsd:maxLength value="255"/>
        </xsd:restriction>
      </xsd:simpleType>
    </xsd:element>
    <xsd:element name="LoaiThayThe" ma:index="23" nillable="true" ma:displayName="LoaiThayThe" ma:internalName="LoaiThayThe">
      <xsd:simpleType>
        <xsd:restriction base="dms:Text">
          <xsd:maxLength value="255"/>
        </xsd:restriction>
      </xsd:simpleType>
    </xsd:element>
    <xsd:element name="MaHieuFull" ma:index="24" nillable="true" ma:displayName="MaHieuFull" ma:internalName="MaHieuFull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êu đề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2043F-A5EB-45AF-A58D-CC5D1311068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3A40107-91C8-4A75-B4D0-A98B8504B3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CDB3A-3D94-4589-B0D0-7C98E38EEFAC}">
  <ds:schemaRefs>
    <ds:schemaRef ds:uri="http://schemas.microsoft.com/office/2006/metadata/properties"/>
    <ds:schemaRef ds:uri="http://schemas.microsoft.com/office/infopath/2007/PartnerControls"/>
    <ds:schemaRef ds:uri="4afd0482-fe73-4301-a2d6-1a1d1218fd98"/>
    <ds:schemaRef ds:uri="8ba8711b-6401-4886-8ecd-5b42b6a2c431"/>
    <ds:schemaRef ds:uri="c7260419-8647-45b8-880e-8ad15e1b01d5"/>
    <ds:schemaRef ds:uri="aae76cca-351f-4937-95ce-0328f3ef71e3"/>
  </ds:schemaRefs>
</ds:datastoreItem>
</file>

<file path=customXml/itemProps4.xml><?xml version="1.0" encoding="utf-8"?>
<ds:datastoreItem xmlns:ds="http://schemas.openxmlformats.org/officeDocument/2006/customXml" ds:itemID="{1FFC36D2-3DE8-481F-BEEC-6ADE8E7C3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e76cca-351f-4937-95ce-0328f3ef71e3"/>
    <ds:schemaRef ds:uri="4afd0482-fe73-4301-a2d6-1a1d1218fd98"/>
    <ds:schemaRef ds:uri="8ba8711b-6401-4886-8ecd-5b42b6a2c431"/>
    <ds:schemaRef ds:uri="c7260419-8647-45b8-880e-8ad15e1b01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944865D-B2CA-40C9-B6A3-C3B340FC2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Ngan hang TMCP Viet Nam Thinh Vuong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Hien Nguyen Trieu Dieu (RMD - BCMD)</dc:creator>
  <cp:lastModifiedBy>Nga Nguyen Thi (OPS - ASD)</cp:lastModifiedBy>
  <cp:revision>2</cp:revision>
  <cp:lastPrinted>2019-10-11T04:08:00Z</cp:lastPrinted>
  <dcterms:created xsi:type="dcterms:W3CDTF">2019-10-11T04:10:00Z</dcterms:created>
  <dcterms:modified xsi:type="dcterms:W3CDTF">2019-10-11T04:10:00Z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0x01010084BF56DD87899D4D883D465A206FE0BD</vt:lpwstr>
  </property>
  <property fmtid="{D5CDD505-2E9C-101B-9397-08002B2CF9AE}" pid="3" name="_dlc_DocIdItemGuid">
    <vt:lpwstr>a1351efe-c158-40d4-9161-5f409373a4f5</vt:lpwstr>
  </property>
  <property fmtid="{D5CDD505-2E9C-101B-9397-08002B2CF9AE}" pid="4" name="TitusGUID">
    <vt:lpwstr>4d06e5b0-cbbe-438b-bb65-8d37879ca3f5</vt:lpwstr>
  </property>
</Properties>
</file>