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95" w:type="dxa"/>
        <w:tblLook w:val="04A0" w:firstRow="1" w:lastRow="0" w:firstColumn="1" w:lastColumn="0" w:noHBand="0" w:noVBand="1"/>
      </w:tblPr>
      <w:tblGrid>
        <w:gridCol w:w="3268"/>
        <w:gridCol w:w="7027"/>
      </w:tblGrid>
      <w:tr w:rsidR="00B7584E" w:rsidRPr="00B7584E" w:rsidTr="00D96639">
        <w:trPr>
          <w:trHeight w:val="1018"/>
        </w:trPr>
        <w:tc>
          <w:tcPr>
            <w:tcW w:w="3268" w:type="dxa"/>
            <w:shd w:val="clear" w:color="auto" w:fill="auto"/>
          </w:tcPr>
          <w:p w:rsidR="00B7584E" w:rsidRPr="00B7584E" w:rsidRDefault="004729D3" w:rsidP="00336CB7">
            <w:pPr>
              <w:pStyle w:val="Heading1"/>
              <w:jc w:val="left"/>
              <w:rPr>
                <w:rFonts w:ascii="SVN-Gilroy" w:hAnsi="SVN-Gilroy"/>
                <w:noProof/>
                <w:sz w:val="24"/>
                <w:szCs w:val="24"/>
                <w:lang w:val="en-GB" w:eastAsia="en-GB"/>
              </w:rPr>
            </w:pPr>
            <w:bookmarkStart w:id="0" w:name="_GoBack"/>
            <w:bookmarkEnd w:id="0"/>
            <w:r w:rsidRPr="00B7584E">
              <w:rPr>
                <w:rFonts w:ascii="SVN-Gilroy" w:hAnsi="SVN-Gilroy"/>
                <w:noProof/>
                <w:sz w:val="24"/>
                <w:szCs w:val="24"/>
                <w:lang w:val="en-US" w:eastAsia="en-US"/>
              </w:rPr>
              <w:drawing>
                <wp:inline distT="0" distB="0" distL="0" distR="0" wp14:editId="7D7A2EB4">
                  <wp:extent cx="1285875" cy="37147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875" cy="371475"/>
                          </a:xfrm>
                          <a:prstGeom prst="rect">
                            <a:avLst/>
                          </a:prstGeom>
                          <a:noFill/>
                          <a:ln>
                            <a:noFill/>
                          </a:ln>
                        </pic:spPr>
                      </pic:pic>
                    </a:graphicData>
                  </a:graphic>
                </wp:inline>
              </w:drawing>
            </w:r>
          </w:p>
        </w:tc>
        <w:tc>
          <w:tcPr>
            <w:tcW w:w="7027" w:type="dxa"/>
            <w:shd w:val="clear" w:color="auto" w:fill="auto"/>
          </w:tcPr>
          <w:p w:rsidR="00B7584E" w:rsidRPr="00B7584E" w:rsidRDefault="00B7584E" w:rsidP="00336CB7">
            <w:pPr>
              <w:pStyle w:val="Heading1"/>
              <w:jc w:val="right"/>
              <w:rPr>
                <w:rFonts w:ascii="SVN-Gilroy" w:hAnsi="SVN-Gilroy"/>
                <w:sz w:val="22"/>
                <w:szCs w:val="22"/>
              </w:rPr>
            </w:pPr>
            <w:r w:rsidRPr="00B7584E">
              <w:rPr>
                <w:rFonts w:ascii="SVN-Gilroy" w:hAnsi="SVN-Gilroy"/>
                <w:sz w:val="22"/>
                <w:szCs w:val="22"/>
              </w:rPr>
              <w:t>H</w:t>
            </w:r>
            <w:r w:rsidRPr="00B7584E">
              <w:rPr>
                <w:rFonts w:ascii="SVN-Gilroy" w:hAnsi="SVN-Gilroy" w:cs="Cambria"/>
                <w:sz w:val="22"/>
                <w:szCs w:val="22"/>
              </w:rPr>
              <w:t>ộ</w:t>
            </w:r>
            <w:r w:rsidRPr="00B7584E">
              <w:rPr>
                <w:rFonts w:ascii="SVN-Gilroy" w:hAnsi="SVN-Gilroy"/>
                <w:sz w:val="22"/>
                <w:szCs w:val="22"/>
              </w:rPr>
              <w:t>i s</w:t>
            </w:r>
            <w:r w:rsidRPr="00B7584E">
              <w:rPr>
                <w:rFonts w:ascii="SVN-Gilroy" w:hAnsi="SVN-Gilroy" w:cs="Cambria"/>
                <w:sz w:val="22"/>
                <w:szCs w:val="22"/>
              </w:rPr>
              <w:t>ở</w:t>
            </w:r>
            <w:r w:rsidRPr="00B7584E">
              <w:rPr>
                <w:rFonts w:ascii="SVN-Gilroy" w:hAnsi="SVN-Gilroy"/>
                <w:sz w:val="22"/>
                <w:szCs w:val="22"/>
              </w:rPr>
              <w:t xml:space="preserve"> ch</w:t>
            </w:r>
            <w:r w:rsidRPr="00B7584E">
              <w:rPr>
                <w:rFonts w:ascii="SVN-Gilroy" w:hAnsi="SVN-Gilroy" w:cs="VNI-Times"/>
                <w:sz w:val="22"/>
                <w:szCs w:val="22"/>
              </w:rPr>
              <w:t>í</w:t>
            </w:r>
            <w:r w:rsidRPr="00B7584E">
              <w:rPr>
                <w:rFonts w:ascii="SVN-Gilroy" w:hAnsi="SVN-Gilroy"/>
                <w:sz w:val="22"/>
                <w:szCs w:val="22"/>
              </w:rPr>
              <w:t>nh</w:t>
            </w:r>
          </w:p>
          <w:p w:rsidR="00B7584E" w:rsidRPr="00B7584E" w:rsidRDefault="00B7584E" w:rsidP="00336CB7">
            <w:pPr>
              <w:pStyle w:val="Heading1"/>
              <w:jc w:val="right"/>
              <w:rPr>
                <w:rFonts w:ascii="SVN-Gilroy" w:hAnsi="SVN-Gilroy"/>
                <w:b w:val="0"/>
                <w:sz w:val="22"/>
                <w:szCs w:val="22"/>
              </w:rPr>
            </w:pPr>
            <w:r w:rsidRPr="00B7584E">
              <w:rPr>
                <w:rFonts w:ascii="SVN-Gilroy" w:hAnsi="SVN-Gilroy"/>
                <w:b w:val="0"/>
                <w:sz w:val="22"/>
                <w:szCs w:val="22"/>
              </w:rPr>
              <w:t>S</w:t>
            </w:r>
            <w:r w:rsidRPr="00B7584E">
              <w:rPr>
                <w:rFonts w:ascii="SVN-Gilroy" w:hAnsi="SVN-Gilroy" w:cs="Cambria"/>
                <w:b w:val="0"/>
                <w:sz w:val="22"/>
                <w:szCs w:val="22"/>
              </w:rPr>
              <w:t>ố</w:t>
            </w:r>
            <w:r w:rsidRPr="00B7584E">
              <w:rPr>
                <w:rFonts w:ascii="SVN-Gilroy" w:hAnsi="SVN-Gilroy"/>
                <w:b w:val="0"/>
                <w:sz w:val="22"/>
                <w:szCs w:val="22"/>
              </w:rPr>
              <w:t xml:space="preserve"> 89 L</w:t>
            </w:r>
            <w:r w:rsidRPr="00B7584E">
              <w:rPr>
                <w:rFonts w:ascii="SVN-Gilroy" w:hAnsi="SVN-Gilroy" w:cs="VNI-Times"/>
                <w:b w:val="0"/>
                <w:sz w:val="22"/>
                <w:szCs w:val="22"/>
              </w:rPr>
              <w:t>á</w:t>
            </w:r>
            <w:r w:rsidRPr="00B7584E">
              <w:rPr>
                <w:rFonts w:ascii="SVN-Gilroy" w:hAnsi="SVN-Gilroy"/>
                <w:b w:val="0"/>
                <w:sz w:val="22"/>
                <w:szCs w:val="22"/>
              </w:rPr>
              <w:t>ng H</w:t>
            </w:r>
            <w:r w:rsidRPr="00B7584E">
              <w:rPr>
                <w:rFonts w:ascii="SVN-Gilroy" w:hAnsi="SVN-Gilroy" w:cs="Cambria"/>
                <w:b w:val="0"/>
                <w:sz w:val="22"/>
                <w:szCs w:val="22"/>
              </w:rPr>
              <w:t>ạ</w:t>
            </w:r>
            <w:r w:rsidRPr="00B7584E">
              <w:rPr>
                <w:rFonts w:ascii="SVN-Gilroy" w:hAnsi="SVN-Gilroy"/>
                <w:b w:val="0"/>
                <w:sz w:val="22"/>
                <w:szCs w:val="22"/>
              </w:rPr>
              <w:t xml:space="preserve">, </w:t>
            </w:r>
            <w:r w:rsidRPr="00B7584E">
              <w:rPr>
                <w:rFonts w:ascii="SVN-Gilroy" w:hAnsi="SVN-Gilroy" w:cs="Cambria"/>
                <w:b w:val="0"/>
                <w:sz w:val="22"/>
                <w:szCs w:val="22"/>
              </w:rPr>
              <w:t>Đố</w:t>
            </w:r>
            <w:r w:rsidRPr="00B7584E">
              <w:rPr>
                <w:rFonts w:ascii="SVN-Gilroy" w:hAnsi="SVN-Gilroy"/>
                <w:b w:val="0"/>
                <w:sz w:val="22"/>
                <w:szCs w:val="22"/>
              </w:rPr>
              <w:t xml:space="preserve">ng </w:t>
            </w:r>
            <w:r w:rsidRPr="00B7584E">
              <w:rPr>
                <w:rFonts w:ascii="SVN-Gilroy" w:hAnsi="SVN-Gilroy" w:cs="Cambria"/>
                <w:b w:val="0"/>
                <w:sz w:val="22"/>
                <w:szCs w:val="22"/>
              </w:rPr>
              <w:t>Đ</w:t>
            </w:r>
            <w:r w:rsidRPr="00B7584E">
              <w:rPr>
                <w:rFonts w:ascii="SVN-Gilroy" w:hAnsi="SVN-Gilroy"/>
                <w:b w:val="0"/>
                <w:sz w:val="22"/>
                <w:szCs w:val="22"/>
              </w:rPr>
              <w:t>a, Hà N</w:t>
            </w:r>
            <w:r w:rsidRPr="00B7584E">
              <w:rPr>
                <w:rFonts w:ascii="SVN-Gilroy" w:hAnsi="SVN-Gilroy" w:cs="Cambria"/>
                <w:b w:val="0"/>
                <w:sz w:val="22"/>
                <w:szCs w:val="22"/>
              </w:rPr>
              <w:t>ộ</w:t>
            </w:r>
            <w:r w:rsidRPr="00B7584E">
              <w:rPr>
                <w:rFonts w:ascii="SVN-Gilroy" w:hAnsi="SVN-Gilroy"/>
                <w:b w:val="0"/>
                <w:sz w:val="22"/>
                <w:szCs w:val="22"/>
              </w:rPr>
              <w:t>i</w:t>
            </w:r>
          </w:p>
          <w:p w:rsidR="00B7584E" w:rsidRPr="00B7584E" w:rsidRDefault="00B7584E" w:rsidP="00336CB7">
            <w:pPr>
              <w:pStyle w:val="Heading1"/>
              <w:jc w:val="right"/>
              <w:rPr>
                <w:rFonts w:ascii="SVN-Gilroy" w:hAnsi="SVN-Gilroy"/>
                <w:b w:val="0"/>
                <w:sz w:val="22"/>
                <w:szCs w:val="22"/>
              </w:rPr>
            </w:pPr>
            <w:r w:rsidRPr="00B7584E">
              <w:rPr>
                <w:rFonts w:ascii="SVN-Gilroy" w:hAnsi="SVN-Gilroy" w:cs="Cambria"/>
                <w:b w:val="0"/>
                <w:sz w:val="22"/>
                <w:szCs w:val="22"/>
              </w:rPr>
              <w:t>Đ</w:t>
            </w:r>
            <w:r w:rsidRPr="00B7584E">
              <w:rPr>
                <w:rFonts w:ascii="SVN-Gilroy" w:hAnsi="SVN-Gilroy"/>
                <w:b w:val="0"/>
                <w:sz w:val="22"/>
                <w:szCs w:val="22"/>
              </w:rPr>
              <w:t>T: (84.</w:t>
            </w:r>
            <w:r w:rsidR="008E4458">
              <w:rPr>
                <w:rFonts w:ascii="SVN-Gilroy" w:hAnsi="SVN-Gilroy"/>
                <w:b w:val="0"/>
                <w:sz w:val="22"/>
                <w:szCs w:val="22"/>
                <w:lang w:val="en-US"/>
              </w:rPr>
              <w:t>2</w:t>
            </w:r>
            <w:r w:rsidRPr="00B7584E">
              <w:rPr>
                <w:rFonts w:ascii="SVN-Gilroy" w:hAnsi="SVN-Gilroy"/>
                <w:b w:val="0"/>
                <w:sz w:val="22"/>
                <w:szCs w:val="22"/>
              </w:rPr>
              <w:t>4) 39288869      Fax: (84.</w:t>
            </w:r>
            <w:r w:rsidR="008E4458">
              <w:rPr>
                <w:rFonts w:ascii="SVN-Gilroy" w:hAnsi="SVN-Gilroy"/>
                <w:b w:val="0"/>
                <w:sz w:val="22"/>
                <w:szCs w:val="22"/>
                <w:lang w:val="en-US"/>
              </w:rPr>
              <w:t>2</w:t>
            </w:r>
            <w:r w:rsidRPr="00B7584E">
              <w:rPr>
                <w:rFonts w:ascii="SVN-Gilroy" w:hAnsi="SVN-Gilroy"/>
                <w:b w:val="0"/>
                <w:sz w:val="22"/>
                <w:szCs w:val="22"/>
              </w:rPr>
              <w:t>4) 39288867</w:t>
            </w:r>
          </w:p>
          <w:p w:rsidR="00B7584E" w:rsidRPr="00B7584E" w:rsidRDefault="00B7584E" w:rsidP="00336CB7">
            <w:pPr>
              <w:pStyle w:val="Heading1"/>
              <w:jc w:val="right"/>
              <w:rPr>
                <w:rFonts w:ascii="SVN-Gilroy" w:hAnsi="SVN-Gilroy"/>
                <w:noProof/>
                <w:sz w:val="24"/>
                <w:szCs w:val="24"/>
                <w:lang w:val="en-GB" w:eastAsia="en-GB"/>
              </w:rPr>
            </w:pPr>
            <w:r w:rsidRPr="00B7584E">
              <w:rPr>
                <w:rFonts w:ascii="SVN-Gilroy" w:hAnsi="SVN-Gilroy"/>
                <w:b w:val="0"/>
                <w:sz w:val="22"/>
                <w:szCs w:val="22"/>
              </w:rPr>
              <w:t>Swift: VPBKVNVX      Website:www.vpbank.com.vn</w:t>
            </w:r>
          </w:p>
        </w:tc>
      </w:tr>
    </w:tbl>
    <w:p w:rsidR="000210C6" w:rsidRPr="00B7584E" w:rsidRDefault="000210C6" w:rsidP="000462BB">
      <w:pPr>
        <w:pStyle w:val="Heading1"/>
        <w:rPr>
          <w:rFonts w:ascii="SVN-Gilroy" w:hAnsi="SVN-Gilroy"/>
          <w:color w:val="22B34F"/>
          <w:sz w:val="24"/>
          <w:szCs w:val="24"/>
        </w:rPr>
      </w:pPr>
    </w:p>
    <w:p w:rsidR="00203CA0" w:rsidRPr="00B7584E" w:rsidRDefault="00EA2BA4" w:rsidP="00203CA0">
      <w:pPr>
        <w:pStyle w:val="Heading1"/>
        <w:rPr>
          <w:rFonts w:ascii="SVN-Gilroy" w:hAnsi="SVN-Gilroy"/>
          <w:color w:val="22B34F"/>
          <w:sz w:val="24"/>
          <w:szCs w:val="24"/>
          <w:lang w:val="en-US"/>
        </w:rPr>
      </w:pPr>
      <w:r w:rsidRPr="00B7584E">
        <w:rPr>
          <w:rFonts w:ascii="SVN-Gilroy" w:hAnsi="SVN-Gilroy"/>
          <w:color w:val="22B34F"/>
          <w:sz w:val="24"/>
          <w:szCs w:val="24"/>
          <w:lang w:val="en-US"/>
        </w:rPr>
        <w:t>GIẤY ĐỀ NGHỊ ĐĂNG KÝ KIÊM HỢP ĐỒNG SỬ DỤNG DỊCH VỤ</w:t>
      </w:r>
    </w:p>
    <w:p w:rsidR="00203CA0" w:rsidRPr="00B7584E" w:rsidRDefault="00203CA0" w:rsidP="00203CA0">
      <w:pPr>
        <w:jc w:val="center"/>
        <w:rPr>
          <w:rFonts w:ascii="SVN-Gilroy" w:hAnsi="SVN-Gilroy"/>
          <w:i/>
          <w:szCs w:val="24"/>
          <w:lang w:eastAsia="x-none"/>
        </w:rPr>
      </w:pPr>
      <w:r w:rsidRPr="00B7584E">
        <w:rPr>
          <w:rFonts w:ascii="SVN-Gilroy" w:hAnsi="SVN-Gilroy"/>
          <w:i/>
          <w:szCs w:val="24"/>
          <w:lang w:eastAsia="x-none"/>
        </w:rPr>
        <w:t>Áp d</w:t>
      </w:r>
      <w:r w:rsidRPr="00B7584E">
        <w:rPr>
          <w:rFonts w:ascii="SVN-Gilroy" w:hAnsi="SVN-Gilroy" w:cs="Cambria"/>
          <w:i/>
          <w:szCs w:val="24"/>
          <w:lang w:eastAsia="x-none"/>
        </w:rPr>
        <w:t>ụ</w:t>
      </w:r>
      <w:r w:rsidRPr="00B7584E">
        <w:rPr>
          <w:rFonts w:ascii="SVN-Gilroy" w:hAnsi="SVN-Gilroy"/>
          <w:i/>
          <w:szCs w:val="24"/>
          <w:lang w:eastAsia="x-none"/>
        </w:rPr>
        <w:t>ng v</w:t>
      </w:r>
      <w:r w:rsidRPr="00B7584E">
        <w:rPr>
          <w:rFonts w:ascii="SVN-Gilroy" w:hAnsi="SVN-Gilroy" w:cs="Cambria"/>
          <w:i/>
          <w:szCs w:val="24"/>
          <w:lang w:eastAsia="x-none"/>
        </w:rPr>
        <w:t>ớ</w:t>
      </w:r>
      <w:r w:rsidRPr="00B7584E">
        <w:rPr>
          <w:rFonts w:ascii="SVN-Gilroy" w:hAnsi="SVN-Gilroy"/>
          <w:i/>
          <w:szCs w:val="24"/>
          <w:lang w:eastAsia="x-none"/>
        </w:rPr>
        <w:t>i tr</w:t>
      </w:r>
      <w:r w:rsidRPr="00B7584E">
        <w:rPr>
          <w:rFonts w:ascii="SVN-Gilroy" w:hAnsi="SVN-Gilroy" w:cs="Cambria"/>
          <w:i/>
          <w:szCs w:val="24"/>
          <w:lang w:eastAsia="x-none"/>
        </w:rPr>
        <w:t>ườ</w:t>
      </w:r>
      <w:r w:rsidRPr="00B7584E">
        <w:rPr>
          <w:rFonts w:ascii="SVN-Gilroy" w:hAnsi="SVN-Gilroy"/>
          <w:i/>
          <w:szCs w:val="24"/>
          <w:lang w:eastAsia="x-none"/>
        </w:rPr>
        <w:t>ng h</w:t>
      </w:r>
      <w:r w:rsidRPr="00B7584E">
        <w:rPr>
          <w:rFonts w:ascii="SVN-Gilroy" w:hAnsi="SVN-Gilroy" w:cs="Cambria"/>
          <w:i/>
          <w:szCs w:val="24"/>
          <w:lang w:eastAsia="x-none"/>
        </w:rPr>
        <w:t>ợ</w:t>
      </w:r>
      <w:r w:rsidRPr="00B7584E">
        <w:rPr>
          <w:rFonts w:ascii="SVN-Gilroy" w:hAnsi="SVN-Gilroy"/>
          <w:i/>
          <w:szCs w:val="24"/>
          <w:lang w:eastAsia="x-none"/>
        </w:rPr>
        <w:t>p Kh</w:t>
      </w:r>
      <w:r w:rsidRPr="00B7584E">
        <w:rPr>
          <w:rFonts w:ascii="SVN-Gilroy" w:hAnsi="SVN-Gilroy" w:cs="VNI-Times"/>
          <w:i/>
          <w:szCs w:val="24"/>
          <w:lang w:eastAsia="x-none"/>
        </w:rPr>
        <w:t>á</w:t>
      </w:r>
      <w:r w:rsidRPr="00B7584E">
        <w:rPr>
          <w:rFonts w:ascii="SVN-Gilroy" w:hAnsi="SVN-Gilroy"/>
          <w:i/>
          <w:szCs w:val="24"/>
          <w:lang w:eastAsia="x-none"/>
        </w:rPr>
        <w:t>ch h</w:t>
      </w:r>
      <w:r w:rsidRPr="00B7584E">
        <w:rPr>
          <w:rFonts w:ascii="SVN-Gilroy" w:hAnsi="SVN-Gilroy" w:cs="VNI-Times"/>
          <w:i/>
          <w:szCs w:val="24"/>
          <w:lang w:eastAsia="x-none"/>
        </w:rPr>
        <w:t>à</w:t>
      </w:r>
      <w:r w:rsidRPr="00B7584E">
        <w:rPr>
          <w:rFonts w:ascii="SVN-Gilroy" w:hAnsi="SVN-Gilroy"/>
          <w:i/>
          <w:szCs w:val="24"/>
          <w:lang w:eastAsia="x-none"/>
        </w:rPr>
        <w:t>ng t</w:t>
      </w:r>
      <w:r w:rsidRPr="00B7584E">
        <w:rPr>
          <w:rFonts w:ascii="SVN-Gilroy" w:hAnsi="SVN-Gilroy" w:cs="Cambria"/>
          <w:i/>
          <w:szCs w:val="24"/>
          <w:lang w:eastAsia="x-none"/>
        </w:rPr>
        <w:t>ổ</w:t>
      </w:r>
      <w:r w:rsidRPr="00B7584E">
        <w:rPr>
          <w:rFonts w:ascii="SVN-Gilroy" w:hAnsi="SVN-Gilroy"/>
          <w:i/>
          <w:szCs w:val="24"/>
          <w:lang w:eastAsia="x-none"/>
        </w:rPr>
        <w:t xml:space="preserve"> ch</w:t>
      </w:r>
      <w:r w:rsidRPr="00B7584E">
        <w:rPr>
          <w:rFonts w:ascii="SVN-Gilroy" w:hAnsi="SVN-Gilroy" w:cs="Cambria"/>
          <w:i/>
          <w:szCs w:val="24"/>
          <w:lang w:eastAsia="x-none"/>
        </w:rPr>
        <w:t>ứ</w:t>
      </w:r>
      <w:r w:rsidRPr="00B7584E">
        <w:rPr>
          <w:rFonts w:ascii="SVN-Gilroy" w:hAnsi="SVN-Gilroy"/>
          <w:i/>
          <w:szCs w:val="24"/>
          <w:lang w:eastAsia="x-none"/>
        </w:rPr>
        <w:t>c ch</w:t>
      </w:r>
      <w:r w:rsidRPr="00B7584E">
        <w:rPr>
          <w:rFonts w:ascii="SVN-Gilroy" w:hAnsi="SVN-Gilroy" w:cs="Cambria"/>
          <w:i/>
          <w:szCs w:val="24"/>
          <w:lang w:eastAsia="x-none"/>
        </w:rPr>
        <w:t>ư</w:t>
      </w:r>
      <w:r w:rsidRPr="00B7584E">
        <w:rPr>
          <w:rFonts w:ascii="SVN-Gilroy" w:hAnsi="SVN-Gilroy"/>
          <w:i/>
          <w:szCs w:val="24"/>
          <w:lang w:eastAsia="x-none"/>
        </w:rPr>
        <w:t>a m</w:t>
      </w:r>
      <w:r w:rsidRPr="00B7584E">
        <w:rPr>
          <w:rFonts w:ascii="SVN-Gilroy" w:hAnsi="SVN-Gilroy" w:cs="Cambria"/>
          <w:i/>
          <w:szCs w:val="24"/>
          <w:lang w:eastAsia="x-none"/>
        </w:rPr>
        <w:t>ở</w:t>
      </w:r>
      <w:r w:rsidRPr="00B7584E">
        <w:rPr>
          <w:rFonts w:ascii="SVN-Gilroy" w:hAnsi="SVN-Gilroy"/>
          <w:i/>
          <w:szCs w:val="24"/>
          <w:lang w:eastAsia="x-none"/>
        </w:rPr>
        <w:t xml:space="preserve"> t</w:t>
      </w:r>
      <w:r w:rsidRPr="00B7584E">
        <w:rPr>
          <w:rFonts w:ascii="SVN-Gilroy" w:hAnsi="SVN-Gilroy" w:cs="VNI-Times"/>
          <w:i/>
          <w:szCs w:val="24"/>
          <w:lang w:eastAsia="x-none"/>
        </w:rPr>
        <w:t>à</w:t>
      </w:r>
      <w:r w:rsidRPr="00B7584E">
        <w:rPr>
          <w:rFonts w:ascii="SVN-Gilroy" w:hAnsi="SVN-Gilroy"/>
          <w:i/>
          <w:szCs w:val="24"/>
          <w:lang w:eastAsia="x-none"/>
        </w:rPr>
        <w:t>i kho</w:t>
      </w:r>
      <w:r w:rsidRPr="00B7584E">
        <w:rPr>
          <w:rFonts w:ascii="SVN-Gilroy" w:hAnsi="SVN-Gilroy" w:cs="Cambria"/>
          <w:i/>
          <w:szCs w:val="24"/>
          <w:lang w:eastAsia="x-none"/>
        </w:rPr>
        <w:t>ả</w:t>
      </w:r>
      <w:r w:rsidRPr="00B7584E">
        <w:rPr>
          <w:rFonts w:ascii="SVN-Gilroy" w:hAnsi="SVN-Gilroy"/>
          <w:i/>
          <w:szCs w:val="24"/>
          <w:lang w:eastAsia="x-none"/>
        </w:rPr>
        <w:t>n</w:t>
      </w:r>
      <w:r w:rsidR="00D2723A" w:rsidRPr="00B7584E">
        <w:rPr>
          <w:rFonts w:ascii="SVN-Gilroy" w:hAnsi="SVN-Gilroy"/>
          <w:i/>
          <w:szCs w:val="24"/>
          <w:lang w:eastAsia="x-none"/>
        </w:rPr>
        <w:t xml:space="preserve"> thanh toán</w:t>
      </w:r>
      <w:r w:rsidRPr="00B7584E">
        <w:rPr>
          <w:rFonts w:ascii="SVN-Gilroy" w:hAnsi="SVN-Gilroy"/>
          <w:i/>
          <w:szCs w:val="24"/>
          <w:lang w:eastAsia="x-none"/>
        </w:rPr>
        <w:t xml:space="preserve"> t</w:t>
      </w:r>
      <w:r w:rsidRPr="00B7584E">
        <w:rPr>
          <w:rFonts w:ascii="SVN-Gilroy" w:hAnsi="SVN-Gilroy" w:cs="Cambria"/>
          <w:i/>
          <w:szCs w:val="24"/>
          <w:lang w:eastAsia="x-none"/>
        </w:rPr>
        <w:t>ạ</w:t>
      </w:r>
      <w:r w:rsidRPr="00B7584E">
        <w:rPr>
          <w:rFonts w:ascii="SVN-Gilroy" w:hAnsi="SVN-Gilroy"/>
          <w:i/>
          <w:szCs w:val="24"/>
          <w:lang w:eastAsia="x-none"/>
        </w:rPr>
        <w:t>i VPBank</w:t>
      </w:r>
    </w:p>
    <w:p w:rsidR="000462BB" w:rsidRPr="00B7584E" w:rsidRDefault="00EA2BA4" w:rsidP="003655F4">
      <w:pPr>
        <w:jc w:val="center"/>
        <w:rPr>
          <w:rFonts w:ascii="SVN-Gilroy" w:hAnsi="SVN-Gilroy"/>
          <w:szCs w:val="24"/>
          <w:lang w:eastAsia="x-none"/>
        </w:rPr>
      </w:pPr>
      <w:r w:rsidRPr="00B7584E">
        <w:rPr>
          <w:rFonts w:ascii="SVN-Gilroy" w:hAnsi="SVN-Gilroy"/>
          <w:szCs w:val="24"/>
          <w:lang w:eastAsia="x-none"/>
        </w:rPr>
        <w:t xml:space="preserve">Số: </w:t>
      </w:r>
      <w:r w:rsidR="007A568B" w:rsidRPr="00B7584E">
        <w:rPr>
          <w:rFonts w:ascii="SVN-Gilroy" w:hAnsi="SVN-Gilroy"/>
          <w:szCs w:val="24"/>
        </w:rPr>
        <w:t>…………………………………………….…………………</w:t>
      </w:r>
    </w:p>
    <w:tbl>
      <w:tblPr>
        <w:tblW w:w="10880" w:type="dxa"/>
        <w:tblInd w:w="-342" w:type="dxa"/>
        <w:tblLayout w:type="fixed"/>
        <w:tblLook w:val="04A0" w:firstRow="1" w:lastRow="0" w:firstColumn="1" w:lastColumn="0" w:noHBand="0" w:noVBand="1"/>
      </w:tblPr>
      <w:tblGrid>
        <w:gridCol w:w="24"/>
        <w:gridCol w:w="10850"/>
        <w:gridCol w:w="6"/>
      </w:tblGrid>
      <w:tr w:rsidR="000462BB" w:rsidRPr="00B7584E" w:rsidTr="004035B0">
        <w:trPr>
          <w:gridBefore w:val="1"/>
          <w:gridAfter w:val="1"/>
          <w:wBefore w:w="24" w:type="dxa"/>
          <w:wAfter w:w="6" w:type="dxa"/>
          <w:trHeight w:val="351"/>
        </w:trPr>
        <w:tc>
          <w:tcPr>
            <w:tcW w:w="10850" w:type="dxa"/>
            <w:shd w:val="clear" w:color="auto" w:fill="00B050"/>
            <w:vAlign w:val="center"/>
            <w:hideMark/>
          </w:tcPr>
          <w:p w:rsidR="000462BB" w:rsidRPr="00B7584E" w:rsidRDefault="00BE0B98" w:rsidP="00FE310B">
            <w:pPr>
              <w:tabs>
                <w:tab w:val="left" w:leader="underscore" w:pos="9900"/>
              </w:tabs>
              <w:spacing w:before="60" w:after="60"/>
              <w:ind w:right="-634"/>
              <w:rPr>
                <w:rFonts w:ascii="SVN-Gilroy" w:hAnsi="SVN-Gilroy"/>
                <w:b/>
                <w:szCs w:val="24"/>
              </w:rPr>
            </w:pPr>
            <w:r w:rsidRPr="00B7584E">
              <w:rPr>
                <w:rFonts w:ascii="SVN-Gilroy" w:hAnsi="SVN-Gilroy"/>
                <w:b/>
                <w:szCs w:val="24"/>
              </w:rPr>
              <w:t>A. PHẦN DÀNH CHO KHÁCH HÀNG</w:t>
            </w:r>
            <w:r w:rsidR="007A568B" w:rsidRPr="00B7584E">
              <w:rPr>
                <w:rFonts w:ascii="SVN-Gilroy" w:hAnsi="SVN-Gilroy"/>
                <w:b/>
                <w:szCs w:val="24"/>
              </w:rPr>
              <w:t>:</w:t>
            </w:r>
          </w:p>
        </w:tc>
      </w:tr>
      <w:tr w:rsidR="000210C6" w:rsidRPr="00B7584E" w:rsidTr="004035B0">
        <w:trPr>
          <w:gridBefore w:val="1"/>
          <w:gridAfter w:val="1"/>
          <w:wBefore w:w="24" w:type="dxa"/>
          <w:wAfter w:w="6" w:type="dxa"/>
          <w:trHeight w:val="243"/>
        </w:trPr>
        <w:tc>
          <w:tcPr>
            <w:tcW w:w="10850" w:type="dxa"/>
            <w:shd w:val="clear" w:color="auto" w:fill="D9D9D9"/>
            <w:vAlign w:val="center"/>
          </w:tcPr>
          <w:p w:rsidR="008430CA" w:rsidRPr="00B7584E" w:rsidRDefault="007A568B">
            <w:pPr>
              <w:tabs>
                <w:tab w:val="left" w:leader="underscore" w:pos="9900"/>
              </w:tabs>
              <w:spacing w:before="60"/>
              <w:ind w:right="-634"/>
              <w:rPr>
                <w:rFonts w:ascii="SVN-Gilroy" w:hAnsi="SVN-Gilroy"/>
                <w:b/>
                <w:szCs w:val="24"/>
              </w:rPr>
            </w:pPr>
            <w:r w:rsidRPr="00B7584E">
              <w:rPr>
                <w:rFonts w:ascii="SVN-Gilroy" w:hAnsi="SVN-Gilroy"/>
                <w:b/>
                <w:szCs w:val="24"/>
              </w:rPr>
              <w:t>I.</w:t>
            </w:r>
            <w:r w:rsidR="00503C19" w:rsidRPr="00B7584E">
              <w:rPr>
                <w:rFonts w:ascii="SVN-Gilroy" w:hAnsi="SVN-Gilroy"/>
                <w:b/>
                <w:szCs w:val="24"/>
              </w:rPr>
              <w:t xml:space="preserve"> </w:t>
            </w:r>
            <w:r w:rsidRPr="00B7584E">
              <w:rPr>
                <w:rFonts w:ascii="SVN-Gilroy" w:hAnsi="SVN-Gilroy"/>
                <w:b/>
                <w:szCs w:val="24"/>
              </w:rPr>
              <w:t>THÔNG TIN KHÁCH HÀNG</w:t>
            </w:r>
            <w:r w:rsidR="00601DC0" w:rsidRPr="00B7584E">
              <w:rPr>
                <w:rFonts w:ascii="SVN-Gilroy" w:hAnsi="SVN-Gilroy"/>
                <w:b/>
                <w:szCs w:val="24"/>
              </w:rPr>
              <w:t>*</w:t>
            </w:r>
            <w:r w:rsidR="00601DC0" w:rsidRPr="00B7584E">
              <w:rPr>
                <w:rFonts w:ascii="SVN-Gilroy" w:hAnsi="SVN-Gilroy"/>
                <w:i/>
                <w:szCs w:val="24"/>
              </w:rPr>
              <w:t xml:space="preserve"> (dấu (*) là thông tin bắt buộc)</w:t>
            </w:r>
          </w:p>
        </w:tc>
      </w:tr>
      <w:tr w:rsidR="008430CA" w:rsidRPr="00B7584E" w:rsidTr="004035B0">
        <w:trPr>
          <w:gridBefore w:val="1"/>
          <w:gridAfter w:val="1"/>
          <w:wBefore w:w="24" w:type="dxa"/>
          <w:wAfter w:w="6" w:type="dxa"/>
          <w:trHeight w:val="290"/>
        </w:trPr>
        <w:tc>
          <w:tcPr>
            <w:tcW w:w="10850" w:type="dxa"/>
            <w:shd w:val="clear" w:color="auto" w:fill="D9D9D9"/>
            <w:vAlign w:val="center"/>
          </w:tcPr>
          <w:p w:rsidR="008430CA" w:rsidRPr="00B7584E" w:rsidRDefault="005734E8" w:rsidP="00FE310B">
            <w:pPr>
              <w:tabs>
                <w:tab w:val="left" w:leader="underscore" w:pos="9900"/>
              </w:tabs>
              <w:spacing w:before="60" w:after="60"/>
              <w:ind w:right="-634"/>
              <w:rPr>
                <w:rFonts w:ascii="SVN-Gilroy" w:hAnsi="SVN-Gilroy"/>
                <w:b/>
                <w:szCs w:val="24"/>
              </w:rPr>
            </w:pPr>
            <w:r w:rsidRPr="00B7584E">
              <w:rPr>
                <w:rFonts w:ascii="SVN-Gilroy" w:hAnsi="SVN-Gilroy"/>
                <w:b/>
                <w:szCs w:val="24"/>
              </w:rPr>
              <w:t>1. Thông tin tổ chức/</w:t>
            </w:r>
            <w:r w:rsidR="007A568B" w:rsidRPr="00B7584E">
              <w:rPr>
                <w:rFonts w:ascii="SVN-Gilroy" w:hAnsi="SVN-Gilroy"/>
                <w:b/>
                <w:szCs w:val="24"/>
              </w:rPr>
              <w:t>Chủ tài khoản</w:t>
            </w:r>
          </w:p>
        </w:tc>
      </w:tr>
      <w:tr w:rsidR="003655F4" w:rsidRPr="00B7584E" w:rsidTr="00196B2A">
        <w:trPr>
          <w:gridAfter w:val="1"/>
          <w:wAfter w:w="6" w:type="dxa"/>
          <w:trHeight w:val="419"/>
        </w:trPr>
        <w:tc>
          <w:tcPr>
            <w:tcW w:w="10874" w:type="dxa"/>
            <w:gridSpan w:val="2"/>
            <w:shd w:val="clear" w:color="auto" w:fill="auto"/>
            <w:vAlign w:val="center"/>
          </w:tcPr>
          <w:p w:rsidR="003655F4" w:rsidRPr="00B7584E" w:rsidRDefault="003655F4" w:rsidP="000E6C28">
            <w:pPr>
              <w:spacing w:before="60"/>
              <w:ind w:right="163"/>
              <w:rPr>
                <w:rFonts w:ascii="SVN-Gilroy" w:hAnsi="SVN-Gilroy"/>
                <w:szCs w:val="24"/>
              </w:rPr>
            </w:pPr>
            <w:r w:rsidRPr="00B7584E">
              <w:rPr>
                <w:rFonts w:ascii="SVN-Gilroy" w:hAnsi="SVN-Gilroy"/>
                <w:szCs w:val="24"/>
              </w:rPr>
              <w:t xml:space="preserve">Tên tiếng </w:t>
            </w:r>
            <w:proofErr w:type="gramStart"/>
            <w:r w:rsidRPr="00B7584E">
              <w:rPr>
                <w:rFonts w:ascii="SVN-Gilroy" w:hAnsi="SVN-Gilroy"/>
                <w:szCs w:val="24"/>
              </w:rPr>
              <w:t>Việt :</w:t>
            </w:r>
            <w:proofErr w:type="gramEnd"/>
            <w:r w:rsidRPr="00B7584E">
              <w:rPr>
                <w:rFonts w:ascii="SVN-Gilroy" w:hAnsi="SVN-Gilroy"/>
                <w:szCs w:val="24"/>
              </w:rPr>
              <w:t xml:space="preserve"> ………………………………………</w:t>
            </w:r>
            <w:r w:rsidR="00B7584E">
              <w:rPr>
                <w:rFonts w:ascii="SVN-Gilroy" w:hAnsi="SVN-Gilroy"/>
                <w:szCs w:val="24"/>
              </w:rPr>
              <w:t>…………………………………………….</w:t>
            </w:r>
            <w:r w:rsidRPr="00B7584E">
              <w:rPr>
                <w:rFonts w:ascii="SVN-Gilroy" w:hAnsi="SVN-Gilroy"/>
                <w:szCs w:val="24"/>
              </w:rPr>
              <w:t>…………………………………</w:t>
            </w:r>
            <w:r w:rsidR="00FD5631">
              <w:rPr>
                <w:rFonts w:ascii="SVN-Gilroy" w:hAnsi="SVN-Gilroy"/>
                <w:szCs w:val="24"/>
              </w:rPr>
              <w:t>………………………………….</w:t>
            </w:r>
          </w:p>
          <w:p w:rsidR="003655F4" w:rsidRPr="00B7584E" w:rsidRDefault="003655F4" w:rsidP="000E6C28">
            <w:pPr>
              <w:spacing w:before="60"/>
              <w:ind w:right="163"/>
              <w:rPr>
                <w:rFonts w:ascii="SVN-Gilroy" w:hAnsi="SVN-Gilroy"/>
                <w:szCs w:val="24"/>
              </w:rPr>
            </w:pPr>
            <w:r w:rsidRPr="00B7584E">
              <w:rPr>
                <w:rFonts w:ascii="SVN-Gilroy" w:hAnsi="SVN-Gilroy"/>
                <w:szCs w:val="24"/>
              </w:rPr>
              <w:t xml:space="preserve">Tên tiếng nước </w:t>
            </w:r>
            <w:proofErr w:type="gramStart"/>
            <w:r w:rsidRPr="00B7584E">
              <w:rPr>
                <w:rFonts w:ascii="SVN-Gilroy" w:hAnsi="SVN-Gilroy"/>
                <w:szCs w:val="24"/>
              </w:rPr>
              <w:t>ngoài :</w:t>
            </w:r>
            <w:proofErr w:type="gramEnd"/>
            <w:r w:rsidRPr="00B7584E">
              <w:rPr>
                <w:rFonts w:ascii="SVN-Gilroy" w:hAnsi="SVN-Gilroy"/>
                <w:szCs w:val="24"/>
              </w:rPr>
              <w:t xml:space="preserve"> …………………………</w:t>
            </w:r>
            <w:r w:rsidR="00B7584E">
              <w:rPr>
                <w:rFonts w:ascii="SVN-Gilroy" w:hAnsi="SVN-Gilroy"/>
                <w:szCs w:val="24"/>
              </w:rPr>
              <w:t>………………………………………</w:t>
            </w:r>
            <w:r w:rsidRPr="00B7584E">
              <w:rPr>
                <w:rFonts w:ascii="SVN-Gilroy" w:hAnsi="SVN-Gilroy"/>
                <w:szCs w:val="24"/>
              </w:rPr>
              <w:t>……………………………………</w:t>
            </w:r>
            <w:r w:rsidR="00FD5631">
              <w:rPr>
                <w:rFonts w:ascii="SVN-Gilroy" w:hAnsi="SVN-Gilroy"/>
                <w:szCs w:val="24"/>
              </w:rPr>
              <w:t>……………………………………</w:t>
            </w:r>
          </w:p>
          <w:p w:rsidR="003655F4" w:rsidRPr="00B7584E" w:rsidRDefault="003655F4" w:rsidP="000E6C28">
            <w:pPr>
              <w:tabs>
                <w:tab w:val="left" w:leader="underscore" w:pos="10589"/>
              </w:tabs>
              <w:spacing w:before="60"/>
              <w:ind w:right="163"/>
              <w:rPr>
                <w:rFonts w:ascii="SVN-Gilroy" w:hAnsi="SVN-Gilroy"/>
                <w:szCs w:val="24"/>
              </w:rPr>
            </w:pPr>
            <w:r w:rsidRPr="00B7584E">
              <w:rPr>
                <w:rFonts w:ascii="SVN-Gilroy" w:hAnsi="SVN-Gilroy"/>
                <w:szCs w:val="24"/>
              </w:rPr>
              <w:t xml:space="preserve">Tên viết </w:t>
            </w:r>
            <w:proofErr w:type="gramStart"/>
            <w:r w:rsidRPr="00B7584E">
              <w:rPr>
                <w:rFonts w:ascii="SVN-Gilroy" w:hAnsi="SVN-Gilroy"/>
                <w:szCs w:val="24"/>
              </w:rPr>
              <w:t>tắt :</w:t>
            </w:r>
            <w:proofErr w:type="gramEnd"/>
            <w:r w:rsidRPr="00B7584E">
              <w:rPr>
                <w:rFonts w:ascii="SVN-Gilroy" w:hAnsi="SVN-Gilroy"/>
                <w:szCs w:val="24"/>
              </w:rPr>
              <w:t xml:space="preserve"> ……………………………………………</w:t>
            </w:r>
            <w:r w:rsidR="00B7584E">
              <w:rPr>
                <w:rFonts w:ascii="SVN-Gilroy" w:hAnsi="SVN-Gilroy"/>
                <w:szCs w:val="24"/>
              </w:rPr>
              <w:t>……………………………………………..</w:t>
            </w:r>
            <w:r w:rsidRPr="00B7584E">
              <w:rPr>
                <w:rFonts w:ascii="SVN-Gilroy" w:hAnsi="SVN-Gilroy"/>
                <w:szCs w:val="24"/>
              </w:rPr>
              <w:t>……………………………</w:t>
            </w:r>
            <w:r w:rsidR="00C67D29" w:rsidRPr="00B7584E">
              <w:rPr>
                <w:rFonts w:ascii="SVN-Gilroy" w:hAnsi="SVN-Gilroy"/>
                <w:szCs w:val="24"/>
              </w:rPr>
              <w:t>…</w:t>
            </w:r>
            <w:r w:rsidR="00FD5631">
              <w:rPr>
                <w:rFonts w:ascii="SVN-Gilroy" w:hAnsi="SVN-Gilroy"/>
                <w:szCs w:val="24"/>
              </w:rPr>
              <w:t>………………………………….</w:t>
            </w:r>
          </w:p>
          <w:p w:rsidR="003655F4" w:rsidRDefault="003655F4" w:rsidP="000E6C28">
            <w:pPr>
              <w:tabs>
                <w:tab w:val="left" w:leader="underscore" w:pos="10932"/>
              </w:tabs>
              <w:spacing w:before="60"/>
              <w:ind w:right="163"/>
              <w:rPr>
                <w:rFonts w:ascii="SVN-Gilroy" w:hAnsi="SVN-Gilroy"/>
                <w:szCs w:val="24"/>
              </w:rPr>
            </w:pPr>
            <w:r w:rsidRPr="00B7584E">
              <w:rPr>
                <w:rFonts w:ascii="SVN-Gilroy" w:hAnsi="SVN-Gilroy"/>
                <w:szCs w:val="24"/>
              </w:rPr>
              <w:t>ĐKDN/ĐKKD/QĐTL</w:t>
            </w:r>
            <w:r w:rsidR="00AA4390" w:rsidRPr="00B7584E">
              <w:rPr>
                <w:rFonts w:ascii="SVN-Gilroy" w:hAnsi="SVN-Gilroy"/>
                <w:szCs w:val="24"/>
              </w:rPr>
              <w:t xml:space="preserve"> số</w:t>
            </w:r>
            <w:r w:rsidRPr="00B7584E">
              <w:rPr>
                <w:rFonts w:ascii="SVN-Gilroy" w:hAnsi="SVN-Gilroy"/>
                <w:szCs w:val="24"/>
              </w:rPr>
              <w:t>: …………………</w:t>
            </w:r>
            <w:r w:rsidR="00B7584E">
              <w:rPr>
                <w:rFonts w:ascii="SVN-Gilroy" w:hAnsi="SVN-Gilroy"/>
                <w:szCs w:val="24"/>
              </w:rPr>
              <w:t>………………………</w:t>
            </w:r>
            <w:r w:rsidRPr="00B7584E">
              <w:rPr>
                <w:rFonts w:ascii="SVN-Gilroy" w:hAnsi="SVN-Gilroy"/>
                <w:szCs w:val="24"/>
              </w:rPr>
              <w:t xml:space="preserve">……… </w:t>
            </w:r>
            <w:r w:rsidR="0003155C" w:rsidRPr="00B7584E">
              <w:rPr>
                <w:rFonts w:ascii="SVN-Gilroy" w:hAnsi="SVN-Gilroy"/>
                <w:szCs w:val="24"/>
              </w:rPr>
              <w:t>Ngày đăng ký/thành lập:</w:t>
            </w:r>
            <w:r w:rsidRPr="00B7584E">
              <w:rPr>
                <w:rFonts w:ascii="SVN-Gilroy" w:hAnsi="SVN-Gilroy"/>
                <w:szCs w:val="24"/>
              </w:rPr>
              <w:t xml:space="preserve"> …………/…………/………</w:t>
            </w:r>
            <w:r w:rsidR="00163FF5" w:rsidRPr="00B7584E">
              <w:rPr>
                <w:rFonts w:ascii="SVN-Gilroy" w:hAnsi="SVN-Gilroy"/>
                <w:szCs w:val="24"/>
              </w:rPr>
              <w:t>..</w:t>
            </w:r>
            <w:r w:rsidR="004D4B6D">
              <w:rPr>
                <w:rFonts w:ascii="SVN-Gilroy" w:hAnsi="SVN-Gilroy"/>
                <w:szCs w:val="24"/>
              </w:rPr>
              <w:t xml:space="preserve"> </w:t>
            </w:r>
            <w:r w:rsidR="0003155C" w:rsidRPr="00B7584E">
              <w:rPr>
                <w:rFonts w:ascii="SVN-Gilroy" w:hAnsi="SVN-Gilroy"/>
                <w:szCs w:val="24"/>
              </w:rPr>
              <w:t xml:space="preserve">Nơi cấp: </w:t>
            </w:r>
            <w:r w:rsidR="00B06B22" w:rsidRPr="00B7584E">
              <w:rPr>
                <w:rFonts w:ascii="SVN-Gilroy" w:hAnsi="SVN-Gilroy"/>
                <w:szCs w:val="24"/>
              </w:rPr>
              <w:t>……………</w:t>
            </w:r>
            <w:r w:rsidR="00B7584E">
              <w:rPr>
                <w:rFonts w:ascii="SVN-Gilroy" w:hAnsi="SVN-Gilroy"/>
                <w:szCs w:val="24"/>
              </w:rPr>
              <w:t>………………</w:t>
            </w:r>
            <w:r w:rsidR="00B06B22" w:rsidRPr="00B7584E">
              <w:rPr>
                <w:rFonts w:ascii="SVN-Gilroy" w:hAnsi="SVN-Gilroy"/>
                <w:szCs w:val="24"/>
              </w:rPr>
              <w:t>………</w:t>
            </w:r>
            <w:r w:rsidRPr="00B7584E">
              <w:rPr>
                <w:rFonts w:ascii="SVN-Gilroy" w:hAnsi="SVN-Gilroy"/>
                <w:szCs w:val="24"/>
              </w:rPr>
              <w:t xml:space="preserve"> </w:t>
            </w:r>
            <w:r w:rsidR="0003155C" w:rsidRPr="00B7584E">
              <w:rPr>
                <w:rFonts w:ascii="SVN-Gilroy" w:hAnsi="SVN-Gilroy"/>
                <w:szCs w:val="24"/>
              </w:rPr>
              <w:t>Đăng ký thay đổi lần</w:t>
            </w:r>
            <w:r w:rsidRPr="00B7584E">
              <w:rPr>
                <w:rFonts w:ascii="SVN-Gilroy" w:hAnsi="SVN-Gilroy"/>
                <w:szCs w:val="24"/>
              </w:rPr>
              <w:t xml:space="preserve"> ……… ngày ……</w:t>
            </w:r>
            <w:r w:rsidR="00B7584E">
              <w:rPr>
                <w:rFonts w:ascii="SVN-Gilroy" w:hAnsi="SVN-Gilroy"/>
                <w:szCs w:val="24"/>
              </w:rPr>
              <w:t>….</w:t>
            </w:r>
            <w:r w:rsidRPr="00B7584E">
              <w:rPr>
                <w:rFonts w:ascii="SVN-Gilroy" w:hAnsi="SVN-Gilroy"/>
                <w:szCs w:val="24"/>
              </w:rPr>
              <w:t>…</w:t>
            </w:r>
            <w:r w:rsidR="00036550" w:rsidRPr="00B7584E">
              <w:rPr>
                <w:rFonts w:ascii="SVN-Gilroy" w:hAnsi="SVN-Gilroy"/>
                <w:szCs w:val="24"/>
              </w:rPr>
              <w:t xml:space="preserve"> tháng …</w:t>
            </w:r>
            <w:r w:rsidR="00B7584E">
              <w:rPr>
                <w:rFonts w:ascii="SVN-Gilroy" w:hAnsi="SVN-Gilroy"/>
                <w:szCs w:val="24"/>
              </w:rPr>
              <w:t>….</w:t>
            </w:r>
            <w:r w:rsidR="00036550" w:rsidRPr="00B7584E">
              <w:rPr>
                <w:rFonts w:ascii="SVN-Gilroy" w:hAnsi="SVN-Gilroy"/>
                <w:szCs w:val="24"/>
              </w:rPr>
              <w:t>…… năm ………</w:t>
            </w:r>
            <w:r w:rsidR="00B7584E">
              <w:rPr>
                <w:rFonts w:ascii="SVN-Gilroy" w:hAnsi="SVN-Gilroy"/>
                <w:szCs w:val="24"/>
              </w:rPr>
              <w:t>………</w:t>
            </w:r>
            <w:r w:rsidRPr="00B7584E">
              <w:rPr>
                <w:rFonts w:ascii="SVN-Gilroy" w:hAnsi="SVN-Gilroy"/>
                <w:szCs w:val="24"/>
              </w:rPr>
              <w:t>…</w:t>
            </w:r>
          </w:p>
          <w:p w:rsidR="004D4B6D" w:rsidRPr="00B7584E" w:rsidRDefault="004D4B6D" w:rsidP="000E6C28">
            <w:pPr>
              <w:tabs>
                <w:tab w:val="left" w:leader="underscore" w:pos="10932"/>
              </w:tabs>
              <w:spacing w:before="60"/>
              <w:ind w:right="163"/>
              <w:rPr>
                <w:rFonts w:ascii="SVN-Gilroy" w:hAnsi="SVN-Gilroy"/>
                <w:szCs w:val="24"/>
              </w:rPr>
            </w:pPr>
            <w:r>
              <w:rPr>
                <w:rFonts w:ascii="SVN-Gilroy" w:hAnsi="SVN-Gilroy"/>
                <w:szCs w:val="24"/>
              </w:rPr>
              <w:t>Mã số doanh nghiệp: …………………</w:t>
            </w:r>
            <w:r w:rsidR="00AD5B3F">
              <w:rPr>
                <w:rFonts w:ascii="SVN-Gilroy" w:hAnsi="SVN-Gilroy"/>
                <w:szCs w:val="24"/>
              </w:rPr>
              <w:t>…………………………………………………………………………………………………………………………</w:t>
            </w:r>
            <w:r>
              <w:rPr>
                <w:rFonts w:ascii="SVN-Gilroy" w:hAnsi="SVN-Gilroy"/>
                <w:szCs w:val="24"/>
              </w:rPr>
              <w:t>.</w:t>
            </w:r>
            <w:r w:rsidR="00EE25A5">
              <w:rPr>
                <w:rStyle w:val="FootnoteReference"/>
                <w:rFonts w:ascii="SVN-Gilroy" w:hAnsi="SVN-Gilroy"/>
                <w:szCs w:val="24"/>
              </w:rPr>
              <w:footnoteReference w:id="2"/>
            </w:r>
          </w:p>
          <w:p w:rsidR="004D4B6D" w:rsidRDefault="003655F4" w:rsidP="000E6C28">
            <w:pPr>
              <w:spacing w:before="60"/>
              <w:ind w:right="163"/>
              <w:rPr>
                <w:rFonts w:ascii="SVN-Gilroy" w:hAnsi="SVN-Gilroy"/>
                <w:szCs w:val="24"/>
              </w:rPr>
            </w:pPr>
            <w:r w:rsidRPr="00B7584E">
              <w:rPr>
                <w:rFonts w:ascii="SVN-Gilroy" w:hAnsi="SVN-Gilroy"/>
                <w:szCs w:val="24"/>
              </w:rPr>
              <w:t>Mã số thuế</w:t>
            </w:r>
            <w:r w:rsidR="004D4B6D">
              <w:rPr>
                <w:rFonts w:ascii="SVN-Gilroy" w:hAnsi="SVN-Gilroy"/>
                <w:szCs w:val="24"/>
              </w:rPr>
              <w:t xml:space="preserve"> (nếu có)</w:t>
            </w:r>
            <w:proofErr w:type="gramStart"/>
            <w:r w:rsidRPr="00B7584E">
              <w:rPr>
                <w:rFonts w:ascii="SVN-Gilroy" w:hAnsi="SVN-Gilroy"/>
                <w:szCs w:val="24"/>
              </w:rPr>
              <w:t>:……………………………</w:t>
            </w:r>
            <w:r w:rsidR="00AD5B3F">
              <w:rPr>
                <w:rFonts w:ascii="SVN-Gilroy" w:hAnsi="SVN-Gilroy"/>
                <w:szCs w:val="24"/>
              </w:rPr>
              <w:t>…………………</w:t>
            </w:r>
            <w:r w:rsidRPr="00B7584E">
              <w:rPr>
                <w:rFonts w:ascii="SVN-Gilroy" w:hAnsi="SVN-Gilroy"/>
                <w:szCs w:val="24"/>
              </w:rPr>
              <w:t>……………</w:t>
            </w:r>
            <w:r w:rsidR="00B7584E">
              <w:rPr>
                <w:rFonts w:ascii="SVN-Gilroy" w:hAnsi="SVN-Gilroy"/>
                <w:szCs w:val="24"/>
              </w:rPr>
              <w:t>………………</w:t>
            </w:r>
            <w:r w:rsidR="00AD5B3F">
              <w:rPr>
                <w:rFonts w:ascii="SVN-Gilroy" w:hAnsi="SVN-Gilroy"/>
                <w:szCs w:val="24"/>
              </w:rPr>
              <w:t>.…………………………………………………..</w:t>
            </w:r>
            <w:r w:rsidR="00B7584E">
              <w:rPr>
                <w:rFonts w:ascii="SVN-Gilroy" w:hAnsi="SVN-Gilroy"/>
                <w:szCs w:val="24"/>
              </w:rPr>
              <w:t>.</w:t>
            </w:r>
            <w:r w:rsidR="00AD5B3F">
              <w:rPr>
                <w:rFonts w:ascii="SVN-Gilroy" w:hAnsi="SVN-Gilroy"/>
                <w:szCs w:val="24"/>
              </w:rPr>
              <w:t>……………</w:t>
            </w:r>
            <w:proofErr w:type="gramEnd"/>
          </w:p>
          <w:p w:rsidR="00EE25A5" w:rsidRDefault="00EE25A5" w:rsidP="000E6C28">
            <w:pPr>
              <w:spacing w:before="60"/>
              <w:ind w:right="163"/>
              <w:rPr>
                <w:rFonts w:ascii="SVN-Gilroy" w:hAnsi="SVN-Gilroy"/>
                <w:szCs w:val="24"/>
              </w:rPr>
            </w:pPr>
            <w:r>
              <w:rPr>
                <w:rFonts w:ascii="SVN-Gilroy" w:hAnsi="SVN-Gilroy"/>
                <w:szCs w:val="24"/>
              </w:rPr>
              <w:t>Số định danh của tổ chức (nếu có)</w:t>
            </w:r>
            <w:proofErr w:type="gramStart"/>
            <w:r>
              <w:rPr>
                <w:rFonts w:ascii="SVN-Gilroy" w:hAnsi="SVN-Gilroy"/>
                <w:szCs w:val="24"/>
              </w:rPr>
              <w:t>:……………………………………</w:t>
            </w:r>
            <w:r w:rsidR="00AD5B3F">
              <w:rPr>
                <w:rFonts w:ascii="SVN-Gilroy" w:hAnsi="SVN-Gilroy"/>
                <w:szCs w:val="24"/>
              </w:rPr>
              <w:t>.…………………………………………………………………………….</w:t>
            </w:r>
            <w:proofErr w:type="gramEnd"/>
          </w:p>
          <w:p w:rsidR="003655F4" w:rsidRPr="00B7584E" w:rsidRDefault="00B7584E" w:rsidP="000E6C28">
            <w:pPr>
              <w:spacing w:before="60"/>
              <w:ind w:right="163"/>
              <w:rPr>
                <w:rFonts w:ascii="SVN-Gilroy" w:hAnsi="SVN-Gilroy"/>
                <w:szCs w:val="24"/>
              </w:rPr>
            </w:pPr>
            <w:r w:rsidRPr="00B7584E">
              <w:rPr>
                <w:rFonts w:ascii="SVN-Gilroy" w:hAnsi="SVN-Gilroy"/>
                <w:szCs w:val="24"/>
              </w:rPr>
              <w:t xml:space="preserve">Tình trạng cư trú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Courier New"/>
                <w:szCs w:val="24"/>
              </w:rPr>
              <w:t xml:space="preserve"> Cư trú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Courier New"/>
                <w:szCs w:val="24"/>
              </w:rPr>
              <w:t xml:space="preserve"> Không cư trú</w:t>
            </w:r>
          </w:p>
          <w:p w:rsidR="003655F4" w:rsidRPr="00B7584E" w:rsidRDefault="003655F4" w:rsidP="000E6C28">
            <w:pPr>
              <w:tabs>
                <w:tab w:val="left" w:leader="underscore" w:pos="9900"/>
              </w:tabs>
              <w:spacing w:before="60"/>
              <w:ind w:right="163"/>
              <w:rPr>
                <w:rFonts w:ascii="SVN-Gilroy" w:hAnsi="SVN-Gilroy"/>
                <w:szCs w:val="24"/>
              </w:rPr>
            </w:pPr>
            <w:r w:rsidRPr="00B7584E">
              <w:rPr>
                <w:rFonts w:ascii="SVN-Gilroy" w:hAnsi="SVN-Gilroy"/>
                <w:szCs w:val="24"/>
              </w:rPr>
              <w:t>Địa chỉ trụ sở chính: Theo ghi nhận tại ĐKDN/ĐKKD/QĐTL nêu trên</w:t>
            </w:r>
          </w:p>
          <w:p w:rsidR="003655F4" w:rsidRPr="00B7584E" w:rsidRDefault="003655F4" w:rsidP="000E6C28">
            <w:pPr>
              <w:tabs>
                <w:tab w:val="left" w:leader="underscore" w:pos="9900"/>
              </w:tabs>
              <w:spacing w:before="60"/>
              <w:ind w:right="163"/>
              <w:rPr>
                <w:rFonts w:ascii="SVN-Gilroy" w:hAnsi="SVN-Gilroy"/>
                <w:szCs w:val="24"/>
              </w:rPr>
            </w:pPr>
            <w:r w:rsidRPr="00B7584E">
              <w:rPr>
                <w:rFonts w:ascii="SVN-Gilroy" w:hAnsi="SVN-Gilroy"/>
                <w:szCs w:val="24"/>
              </w:rPr>
              <w:t xml:space="preserve">Địa chỉ giao dịch:  </w:t>
            </w:r>
            <w:r w:rsidRPr="00B7584E">
              <w:rPr>
                <w:rFonts w:ascii="SVN-Gilroy" w:hAnsi="SVN-Gilroy" w:cs="Courier New"/>
                <w:szCs w:val="24"/>
              </w:rPr>
              <w:fldChar w:fldCharType="begin">
                <w:ffData>
                  <w:name w:val="Check1"/>
                  <w:enabled/>
                  <w:calcOnExit w:val="0"/>
                  <w:checkBox>
                    <w:sizeAuto/>
                    <w:default w:val="0"/>
                  </w:checkBox>
                </w:ffData>
              </w:fldChar>
            </w:r>
            <w:bookmarkStart w:id="1" w:name="Check1"/>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bookmarkEnd w:id="1"/>
            <w:r w:rsidR="00806793" w:rsidRPr="00B7584E">
              <w:rPr>
                <w:rFonts w:ascii="SVN-Gilroy" w:hAnsi="SVN-Gilroy" w:cs="Courier New"/>
                <w:szCs w:val="24"/>
              </w:rPr>
              <w:t xml:space="preserve"> </w:t>
            </w:r>
            <w:r w:rsidRPr="00B7584E">
              <w:rPr>
                <w:rFonts w:ascii="SVN-Gilroy" w:hAnsi="SVN-Gilroy"/>
                <w:szCs w:val="24"/>
              </w:rPr>
              <w:t>Gi</w:t>
            </w:r>
            <w:r w:rsidRPr="00B7584E">
              <w:rPr>
                <w:rFonts w:ascii="SVN-Gilroy" w:hAnsi="SVN-Gilroy" w:cs="SVN-Gilroy"/>
                <w:szCs w:val="24"/>
              </w:rPr>
              <w:t>ố</w:t>
            </w:r>
            <w:r w:rsidRPr="00B7584E">
              <w:rPr>
                <w:rFonts w:ascii="SVN-Gilroy" w:hAnsi="SVN-Gilroy"/>
                <w:szCs w:val="24"/>
              </w:rPr>
              <w:t xml:space="preserve">ng </w:t>
            </w:r>
            <w:r w:rsidRPr="00B7584E">
              <w:rPr>
                <w:rFonts w:ascii="SVN-Gilroy" w:hAnsi="SVN-Gilroy" w:cs="SVN-Gilroy"/>
                <w:szCs w:val="24"/>
              </w:rPr>
              <w:t>Đị</w:t>
            </w:r>
            <w:r w:rsidRPr="00B7584E">
              <w:rPr>
                <w:rFonts w:ascii="SVN-Gilroy" w:hAnsi="SVN-Gilroy"/>
                <w:szCs w:val="24"/>
              </w:rPr>
              <w:t>a ch</w:t>
            </w:r>
            <w:r w:rsidRPr="00B7584E">
              <w:rPr>
                <w:rFonts w:ascii="SVN-Gilroy" w:hAnsi="SVN-Gilroy" w:cs="SVN-Gilroy"/>
                <w:szCs w:val="24"/>
              </w:rPr>
              <w:t>ỉ</w:t>
            </w:r>
            <w:r w:rsidRPr="00B7584E">
              <w:rPr>
                <w:rFonts w:ascii="SVN-Gilroy" w:hAnsi="SVN-Gilroy"/>
                <w:szCs w:val="24"/>
              </w:rPr>
              <w:t xml:space="preserve"> tr</w:t>
            </w:r>
            <w:r w:rsidRPr="00B7584E">
              <w:rPr>
                <w:rFonts w:ascii="SVN-Gilroy" w:hAnsi="SVN-Gilroy" w:cs="SVN-Gilroy"/>
                <w:szCs w:val="24"/>
              </w:rPr>
              <w:t>ụ</w:t>
            </w:r>
            <w:r w:rsidRPr="00B7584E">
              <w:rPr>
                <w:rFonts w:ascii="SVN-Gilroy" w:hAnsi="SVN-Gilroy"/>
                <w:szCs w:val="24"/>
              </w:rPr>
              <w:t xml:space="preserve"> s</w:t>
            </w:r>
            <w:r w:rsidRPr="00B7584E">
              <w:rPr>
                <w:rFonts w:ascii="SVN-Gilroy" w:hAnsi="SVN-Gilroy" w:cs="SVN-Gilroy"/>
                <w:szCs w:val="24"/>
              </w:rPr>
              <w:t>ở</w:t>
            </w:r>
            <w:r w:rsidRPr="00B7584E">
              <w:rPr>
                <w:rFonts w:ascii="SVN-Gilroy" w:hAnsi="SVN-Gilroy"/>
                <w:szCs w:val="24"/>
              </w:rPr>
              <w:t xml:space="preserve"> ch</w:t>
            </w:r>
            <w:r w:rsidRPr="00B7584E">
              <w:rPr>
                <w:rFonts w:ascii="SVN-Gilroy" w:hAnsi="SVN-Gilroy" w:cs="SVN-Gilroy"/>
                <w:szCs w:val="24"/>
              </w:rPr>
              <w:t>í</w:t>
            </w:r>
            <w:r w:rsidRPr="00B7584E">
              <w:rPr>
                <w:rFonts w:ascii="SVN-Gilroy" w:hAnsi="SVN-Gilroy"/>
                <w:szCs w:val="24"/>
              </w:rPr>
              <w:t>nh</w:t>
            </w:r>
          </w:p>
          <w:p w:rsidR="003655F4" w:rsidRPr="00B7584E" w:rsidRDefault="003655F4" w:rsidP="000E6C28">
            <w:pPr>
              <w:tabs>
                <w:tab w:val="left" w:leader="underscore" w:pos="9900"/>
              </w:tabs>
              <w:spacing w:before="60"/>
              <w:ind w:right="163"/>
              <w:rPr>
                <w:rFonts w:ascii="SVN-Gilroy" w:hAnsi="SVN-Gilroy"/>
                <w:szCs w:val="24"/>
              </w:rPr>
            </w:pPr>
            <w:r w:rsidRPr="00B7584E">
              <w:rPr>
                <w:rFonts w:ascii="SVN-Gilroy" w:hAnsi="SVN-Gilroy"/>
                <w:szCs w:val="24"/>
              </w:rPr>
              <w:t xml:space="preserve">                     </w:t>
            </w:r>
            <w:r w:rsidR="00036550" w:rsidRPr="00B7584E">
              <w:rPr>
                <w:rFonts w:ascii="SVN-Gilroy" w:hAnsi="SVN-Gilroy"/>
                <w:szCs w:val="24"/>
              </w:rPr>
              <w:t xml:space="preserve">    </w:t>
            </w:r>
            <w:r w:rsidRPr="00B7584E">
              <w:rPr>
                <w:rFonts w:ascii="SVN-Gilroy" w:hAnsi="SVN-Gilroy"/>
                <w:szCs w:val="24"/>
              </w:rPr>
              <w:t xml:space="preserve">  </w:t>
            </w:r>
            <w:r w:rsidR="00B7584E">
              <w:rPr>
                <w:rFonts w:ascii="SVN-Gilroy" w:hAnsi="SVN-Gilroy"/>
                <w:szCs w:val="24"/>
              </w:rPr>
              <w:t xml:space="preserve">    </w:t>
            </w:r>
            <w:r w:rsidRPr="00B7584E">
              <w:rPr>
                <w:rFonts w:ascii="SVN-Gilroy" w:hAnsi="SVN-Gilroy"/>
                <w:szCs w:val="24"/>
              </w:rPr>
              <w:t xml:space="preserve">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 xml:space="preserve"> </w:t>
            </w:r>
            <w:r w:rsidRPr="00B7584E">
              <w:rPr>
                <w:rFonts w:ascii="SVN-Gilroy" w:hAnsi="SVN-Gilroy" w:cs="SVN-Gilroy"/>
                <w:szCs w:val="24"/>
              </w:rPr>
              <w:t>Đị</w:t>
            </w:r>
            <w:r w:rsidRPr="00B7584E">
              <w:rPr>
                <w:rFonts w:ascii="SVN-Gilroy" w:hAnsi="SVN-Gilroy"/>
                <w:szCs w:val="24"/>
              </w:rPr>
              <w:t>a ch</w:t>
            </w:r>
            <w:r w:rsidRPr="00B7584E">
              <w:rPr>
                <w:rFonts w:ascii="SVN-Gilroy" w:hAnsi="SVN-Gilroy" w:cs="SVN-Gilroy"/>
                <w:szCs w:val="24"/>
              </w:rPr>
              <w:t>ỉ</w:t>
            </w:r>
            <w:r w:rsidRPr="00B7584E">
              <w:rPr>
                <w:rFonts w:ascii="SVN-Gilroy" w:hAnsi="SVN-Gilroy"/>
                <w:szCs w:val="24"/>
              </w:rPr>
              <w:t xml:space="preserve"> kh</w:t>
            </w:r>
            <w:r w:rsidRPr="00B7584E">
              <w:rPr>
                <w:rFonts w:ascii="SVN-Gilroy" w:hAnsi="SVN-Gilroy" w:cs="SVN-Gilroy"/>
                <w:szCs w:val="24"/>
              </w:rPr>
              <w:t>á</w:t>
            </w:r>
            <w:r w:rsidRPr="00B7584E">
              <w:rPr>
                <w:rFonts w:ascii="SVN-Gilroy" w:hAnsi="SVN-Gilroy"/>
                <w:szCs w:val="24"/>
              </w:rPr>
              <w:t>c: ………………</w:t>
            </w:r>
            <w:r w:rsidR="00B7584E">
              <w:rPr>
                <w:rFonts w:ascii="SVN-Gilroy" w:hAnsi="SVN-Gilroy"/>
                <w:szCs w:val="24"/>
              </w:rPr>
              <w:t>…………………………………………</w:t>
            </w:r>
            <w:r w:rsidRPr="00B7584E">
              <w:rPr>
                <w:rFonts w:ascii="SVN-Gilroy" w:hAnsi="SVN-Gilroy"/>
                <w:szCs w:val="24"/>
              </w:rPr>
              <w:t>………………………………………</w:t>
            </w:r>
            <w:r w:rsidR="00F91CA0" w:rsidRPr="00B7584E">
              <w:rPr>
                <w:rFonts w:ascii="SVN-Gilroy" w:hAnsi="SVN-Gilroy"/>
                <w:szCs w:val="24"/>
              </w:rPr>
              <w:t>……</w:t>
            </w:r>
            <w:r w:rsidRPr="00B7584E">
              <w:rPr>
                <w:rFonts w:ascii="SVN-Gilroy" w:hAnsi="SVN-Gilroy"/>
                <w:szCs w:val="24"/>
              </w:rPr>
              <w:t>…………</w:t>
            </w:r>
          </w:p>
          <w:p w:rsidR="003655F4" w:rsidRPr="00B7584E" w:rsidRDefault="003655F4" w:rsidP="000E6C28">
            <w:pPr>
              <w:tabs>
                <w:tab w:val="left" w:leader="underscore" w:pos="9900"/>
              </w:tabs>
              <w:spacing w:before="60"/>
              <w:ind w:right="163"/>
              <w:rPr>
                <w:rFonts w:ascii="SVN-Gilroy" w:hAnsi="SVN-Gilroy"/>
                <w:szCs w:val="24"/>
              </w:rPr>
            </w:pPr>
            <w:r w:rsidRPr="00B7584E">
              <w:rPr>
                <w:rFonts w:ascii="SVN-Gilroy" w:hAnsi="SVN-Gilroy"/>
                <w:szCs w:val="24"/>
              </w:rPr>
              <w:t xml:space="preserve">                              </w:t>
            </w:r>
            <w:r w:rsidR="00B7584E">
              <w:rPr>
                <w:rFonts w:ascii="SVN-Gilroy" w:hAnsi="SVN-Gilroy"/>
                <w:szCs w:val="24"/>
              </w:rPr>
              <w:t xml:space="preserve">     </w:t>
            </w:r>
            <w:r w:rsidRPr="00B7584E">
              <w:rPr>
                <w:rFonts w:ascii="SVN-Gilroy" w:hAnsi="SVN-Gilroy"/>
                <w:szCs w:val="24"/>
              </w:rPr>
              <w:t xml:space="preserve">     Quận, </w:t>
            </w:r>
            <w:r w:rsidR="00E61425">
              <w:rPr>
                <w:rFonts w:ascii="SVN-Gilroy" w:hAnsi="SVN-Gilroy"/>
                <w:szCs w:val="24"/>
              </w:rPr>
              <w:t>H</w:t>
            </w:r>
            <w:r w:rsidRPr="00B7584E">
              <w:rPr>
                <w:rFonts w:ascii="SVN-Gilroy" w:hAnsi="SVN-Gilroy"/>
                <w:szCs w:val="24"/>
              </w:rPr>
              <w:t>uyện: ………</w:t>
            </w:r>
            <w:r w:rsidR="00B7584E">
              <w:rPr>
                <w:rFonts w:ascii="SVN-Gilroy" w:hAnsi="SVN-Gilroy"/>
                <w:szCs w:val="24"/>
              </w:rPr>
              <w:t>………………..</w:t>
            </w:r>
            <w:r w:rsidRPr="00B7584E">
              <w:rPr>
                <w:rFonts w:ascii="SVN-Gilroy" w:hAnsi="SVN-Gilroy"/>
                <w:szCs w:val="24"/>
              </w:rPr>
              <w:t>…… Tỉnh, Thành phố:</w:t>
            </w:r>
            <w:r w:rsidR="00B7584E">
              <w:rPr>
                <w:rFonts w:ascii="SVN-Gilroy" w:hAnsi="SVN-Gilroy"/>
                <w:szCs w:val="24"/>
              </w:rPr>
              <w:t xml:space="preserve"> </w:t>
            </w:r>
            <w:r w:rsidRPr="00B7584E">
              <w:rPr>
                <w:rFonts w:ascii="SVN-Gilroy" w:hAnsi="SVN-Gilroy"/>
                <w:szCs w:val="24"/>
              </w:rPr>
              <w:t>…………</w:t>
            </w:r>
            <w:r w:rsidR="00B7584E">
              <w:rPr>
                <w:rFonts w:ascii="SVN-Gilroy" w:hAnsi="SVN-Gilroy"/>
                <w:szCs w:val="24"/>
              </w:rPr>
              <w:t>…………….………..</w:t>
            </w:r>
            <w:r w:rsidRPr="00B7584E">
              <w:rPr>
                <w:rFonts w:ascii="SVN-Gilroy" w:hAnsi="SVN-Gilroy"/>
                <w:szCs w:val="24"/>
              </w:rPr>
              <w:t>………</w:t>
            </w:r>
            <w:r w:rsidR="00F91CA0" w:rsidRPr="00B7584E">
              <w:rPr>
                <w:rFonts w:ascii="SVN-Gilroy" w:hAnsi="SVN-Gilroy"/>
                <w:szCs w:val="24"/>
              </w:rPr>
              <w:t>…</w:t>
            </w:r>
            <w:r w:rsidR="00FD5631">
              <w:rPr>
                <w:rFonts w:ascii="SVN-Gilroy" w:hAnsi="SVN-Gilroy"/>
                <w:szCs w:val="24"/>
              </w:rPr>
              <w:t>.</w:t>
            </w:r>
          </w:p>
          <w:p w:rsidR="003655F4" w:rsidRPr="00B7584E" w:rsidRDefault="003655F4" w:rsidP="000E6C28">
            <w:pPr>
              <w:spacing w:before="60"/>
              <w:ind w:right="163"/>
              <w:rPr>
                <w:rFonts w:ascii="SVN-Gilroy" w:hAnsi="SVN-Gilroy"/>
                <w:szCs w:val="24"/>
              </w:rPr>
            </w:pPr>
            <w:r w:rsidRPr="00B7584E">
              <w:rPr>
                <w:rFonts w:ascii="SVN-Gilroy" w:hAnsi="SVN-Gilroy"/>
                <w:szCs w:val="24"/>
              </w:rPr>
              <w:t>S</w:t>
            </w:r>
            <w:r w:rsidRPr="00B7584E">
              <w:rPr>
                <w:rFonts w:ascii="SVN-Gilroy" w:hAnsi="SVN-Gilroy" w:cs="Cambria"/>
                <w:szCs w:val="24"/>
              </w:rPr>
              <w:t>ố</w:t>
            </w:r>
            <w:r w:rsidRPr="00B7584E">
              <w:rPr>
                <w:rFonts w:ascii="SVN-Gilroy" w:hAnsi="SVN-Gilroy"/>
                <w:szCs w:val="24"/>
              </w:rPr>
              <w:t xml:space="preserve"> </w:t>
            </w:r>
            <w:r w:rsidR="006A15C8" w:rsidRPr="00B7584E">
              <w:rPr>
                <w:rFonts w:ascii="SVN-Gilroy" w:hAnsi="SVN-Gilroy" w:cs="Cambria"/>
                <w:szCs w:val="24"/>
              </w:rPr>
              <w:t>đ</w:t>
            </w:r>
            <w:r w:rsidR="006A15C8" w:rsidRPr="00B7584E">
              <w:rPr>
                <w:rFonts w:ascii="SVN-Gilroy" w:hAnsi="SVN-Gilroy"/>
                <w:szCs w:val="24"/>
              </w:rPr>
              <w:t>i</w:t>
            </w:r>
            <w:r w:rsidR="006A15C8" w:rsidRPr="00B7584E">
              <w:rPr>
                <w:rFonts w:ascii="SVN-Gilroy" w:hAnsi="SVN-Gilroy" w:cs="Cambria"/>
                <w:szCs w:val="24"/>
              </w:rPr>
              <w:t>ệ</w:t>
            </w:r>
            <w:r w:rsidR="006A15C8" w:rsidRPr="00B7584E">
              <w:rPr>
                <w:rFonts w:ascii="SVN-Gilroy" w:hAnsi="SVN-Gilroy"/>
                <w:szCs w:val="24"/>
              </w:rPr>
              <w:t xml:space="preserve">n </w:t>
            </w:r>
            <w:r w:rsidRPr="00B7584E">
              <w:rPr>
                <w:rFonts w:ascii="SVN-Gilroy" w:hAnsi="SVN-Gilroy"/>
                <w:szCs w:val="24"/>
              </w:rPr>
              <w:t>tho</w:t>
            </w:r>
            <w:r w:rsidRPr="00B7584E">
              <w:rPr>
                <w:rFonts w:ascii="SVN-Gilroy" w:hAnsi="SVN-Gilroy" w:cs="Cambria"/>
                <w:szCs w:val="24"/>
              </w:rPr>
              <w:t>ạ</w:t>
            </w:r>
            <w:r w:rsidRPr="00B7584E">
              <w:rPr>
                <w:rFonts w:ascii="SVN-Gilroy" w:hAnsi="SVN-Gilroy"/>
                <w:szCs w:val="24"/>
              </w:rPr>
              <w:t>i c</w:t>
            </w:r>
            <w:r w:rsidRPr="00B7584E">
              <w:rPr>
                <w:rFonts w:ascii="SVN-Gilroy" w:hAnsi="SVN-Gilroy" w:cs="Cambria"/>
                <w:szCs w:val="24"/>
              </w:rPr>
              <w:t>ố</w:t>
            </w:r>
            <w:r w:rsidRPr="00B7584E">
              <w:rPr>
                <w:rFonts w:ascii="SVN-Gilroy" w:hAnsi="SVN-Gilroy"/>
                <w:szCs w:val="24"/>
              </w:rPr>
              <w:t xml:space="preserve"> </w:t>
            </w:r>
            <w:r w:rsidRPr="00B7584E">
              <w:rPr>
                <w:rFonts w:ascii="SVN-Gilroy" w:hAnsi="SVN-Gilroy" w:cs="VNI-Times"/>
                <w:szCs w:val="24"/>
              </w:rPr>
              <w:t>đ</w:t>
            </w:r>
            <w:r w:rsidRPr="00B7584E">
              <w:rPr>
                <w:rFonts w:ascii="SVN-Gilroy" w:hAnsi="SVN-Gilroy" w:cs="Cambria"/>
                <w:szCs w:val="24"/>
              </w:rPr>
              <w:t>ị</w:t>
            </w:r>
            <w:r w:rsidRPr="00B7584E">
              <w:rPr>
                <w:rFonts w:ascii="SVN-Gilroy" w:hAnsi="SVN-Gilroy"/>
                <w:szCs w:val="24"/>
              </w:rPr>
              <w:t xml:space="preserve">nh: </w:t>
            </w:r>
            <w:r w:rsidRPr="00B7584E">
              <w:rPr>
                <w:rFonts w:ascii="SVN-Gilroy" w:hAnsi="SVN-Gilroy" w:cs="VNI-Times"/>
                <w:szCs w:val="24"/>
              </w:rPr>
              <w:t>………………………</w:t>
            </w:r>
            <w:r w:rsidR="00F91CA0" w:rsidRPr="00B7584E">
              <w:rPr>
                <w:rFonts w:ascii="SVN-Gilroy" w:hAnsi="SVN-Gilroy"/>
                <w:szCs w:val="24"/>
              </w:rPr>
              <w:t>…</w:t>
            </w:r>
            <w:r w:rsidR="00B7584E">
              <w:rPr>
                <w:rFonts w:ascii="SVN-Gilroy" w:hAnsi="SVN-Gilroy"/>
                <w:szCs w:val="24"/>
              </w:rPr>
              <w:t>………….</w:t>
            </w:r>
            <w:r w:rsidR="00F91CA0" w:rsidRPr="00B7584E">
              <w:rPr>
                <w:rFonts w:ascii="SVN-Gilroy" w:hAnsi="SVN-Gilroy"/>
                <w:szCs w:val="24"/>
              </w:rPr>
              <w:t>…</w:t>
            </w:r>
            <w:r w:rsidR="00B7584E">
              <w:rPr>
                <w:rFonts w:ascii="SVN-Gilroy" w:hAnsi="SVN-Gilroy"/>
                <w:szCs w:val="24"/>
              </w:rPr>
              <w:t>…….</w:t>
            </w:r>
            <w:r w:rsidR="00F91CA0" w:rsidRPr="00B7584E">
              <w:rPr>
                <w:rFonts w:ascii="SVN-Gilroy" w:hAnsi="SVN-Gilroy"/>
                <w:szCs w:val="24"/>
              </w:rPr>
              <w:t>………</w:t>
            </w:r>
            <w:r w:rsidRPr="00B7584E">
              <w:rPr>
                <w:rFonts w:ascii="SVN-Gilroy" w:hAnsi="SVN-Gilroy" w:cs="VNI-Times"/>
                <w:szCs w:val="24"/>
              </w:rPr>
              <w:t>…</w:t>
            </w:r>
            <w:r w:rsidR="00163FF5" w:rsidRPr="00B7584E">
              <w:rPr>
                <w:rFonts w:ascii="SVN-Gilroy" w:hAnsi="SVN-Gilroy" w:cs="VNI-Times"/>
                <w:szCs w:val="24"/>
              </w:rPr>
              <w:t>.</w:t>
            </w:r>
            <w:r w:rsidR="000E6C28" w:rsidRPr="00B7584E">
              <w:rPr>
                <w:rFonts w:ascii="SVN-Gilroy" w:hAnsi="SVN-Gilroy"/>
                <w:szCs w:val="24"/>
              </w:rPr>
              <w:t xml:space="preserve"> </w:t>
            </w:r>
            <w:r w:rsidRPr="00B7584E">
              <w:rPr>
                <w:rFonts w:ascii="SVN-Gilroy" w:hAnsi="SVN-Gilroy"/>
                <w:szCs w:val="24"/>
              </w:rPr>
              <w:t>S</w:t>
            </w:r>
            <w:r w:rsidRPr="00B7584E">
              <w:rPr>
                <w:rFonts w:ascii="SVN-Gilroy" w:hAnsi="SVN-Gilroy" w:cs="Cambria"/>
                <w:szCs w:val="24"/>
              </w:rPr>
              <w:t>ố</w:t>
            </w:r>
            <w:r w:rsidRPr="00B7584E">
              <w:rPr>
                <w:rFonts w:ascii="SVN-Gilroy" w:hAnsi="SVN-Gilroy"/>
                <w:szCs w:val="24"/>
              </w:rPr>
              <w:t xml:space="preserve"> Fax: </w:t>
            </w:r>
            <w:r w:rsidRPr="00B7584E">
              <w:rPr>
                <w:rFonts w:ascii="SVN-Gilroy" w:hAnsi="SVN-Gilroy" w:cs="VNI-Times"/>
                <w:szCs w:val="24"/>
              </w:rPr>
              <w:t>…………………</w:t>
            </w:r>
            <w:r w:rsidR="00B7584E">
              <w:rPr>
                <w:rFonts w:ascii="SVN-Gilroy" w:hAnsi="SVN-Gilroy" w:cs="VNI-Times"/>
                <w:szCs w:val="24"/>
              </w:rPr>
              <w:t>…………………………..</w:t>
            </w:r>
            <w:r w:rsidRPr="00B7584E">
              <w:rPr>
                <w:rFonts w:ascii="SVN-Gilroy" w:hAnsi="SVN-Gilroy" w:cs="VNI-Times"/>
                <w:szCs w:val="24"/>
              </w:rPr>
              <w:t>……………</w:t>
            </w:r>
            <w:r w:rsidR="00163FF5" w:rsidRPr="00B7584E">
              <w:rPr>
                <w:rFonts w:ascii="SVN-Gilroy" w:hAnsi="SVN-Gilroy" w:cs="VNI-Times"/>
                <w:szCs w:val="24"/>
              </w:rPr>
              <w:t>…</w:t>
            </w:r>
            <w:r w:rsidR="000E6C28" w:rsidRPr="00B7584E">
              <w:rPr>
                <w:rFonts w:ascii="SVN-Gilroy" w:hAnsi="SVN-Gilroy" w:cs="VNI-Times"/>
                <w:szCs w:val="24"/>
              </w:rPr>
              <w:t>..</w:t>
            </w:r>
          </w:p>
          <w:p w:rsidR="00036550" w:rsidRPr="00B7584E" w:rsidRDefault="003655F4" w:rsidP="000E6C28">
            <w:pPr>
              <w:spacing w:before="60"/>
              <w:ind w:right="163"/>
              <w:rPr>
                <w:rFonts w:ascii="SVN-Gilroy" w:hAnsi="SVN-Gilroy" w:cs="VNI-Times"/>
                <w:szCs w:val="24"/>
              </w:rPr>
            </w:pPr>
            <w:r w:rsidRPr="00B7584E">
              <w:rPr>
                <w:rFonts w:ascii="SVN-Gilroy" w:hAnsi="SVN-Gilroy"/>
                <w:szCs w:val="24"/>
              </w:rPr>
              <w:t>S</w:t>
            </w:r>
            <w:r w:rsidRPr="00B7584E">
              <w:rPr>
                <w:rFonts w:ascii="SVN-Gilroy" w:hAnsi="SVN-Gilroy" w:cs="Cambria"/>
                <w:szCs w:val="24"/>
              </w:rPr>
              <w:t>ố</w:t>
            </w:r>
            <w:r w:rsidRPr="00B7584E">
              <w:rPr>
                <w:rFonts w:ascii="SVN-Gilroy" w:hAnsi="SVN-Gilroy"/>
                <w:szCs w:val="24"/>
              </w:rPr>
              <w:t xml:space="preserve"> </w:t>
            </w:r>
            <w:r w:rsidR="006A15C8" w:rsidRPr="00B7584E">
              <w:rPr>
                <w:rFonts w:ascii="SVN-Gilroy" w:hAnsi="SVN-Gilroy" w:cs="Cambria"/>
                <w:szCs w:val="24"/>
              </w:rPr>
              <w:t>đ</w:t>
            </w:r>
            <w:r w:rsidR="006A15C8" w:rsidRPr="00B7584E">
              <w:rPr>
                <w:rFonts w:ascii="SVN-Gilroy" w:hAnsi="SVN-Gilroy"/>
                <w:szCs w:val="24"/>
              </w:rPr>
              <w:t>i</w:t>
            </w:r>
            <w:r w:rsidR="006A15C8" w:rsidRPr="00B7584E">
              <w:rPr>
                <w:rFonts w:ascii="SVN-Gilroy" w:hAnsi="SVN-Gilroy" w:cs="Cambria"/>
                <w:szCs w:val="24"/>
              </w:rPr>
              <w:t>ệ</w:t>
            </w:r>
            <w:r w:rsidR="006A15C8" w:rsidRPr="00B7584E">
              <w:rPr>
                <w:rFonts w:ascii="SVN-Gilroy" w:hAnsi="SVN-Gilroy"/>
                <w:szCs w:val="24"/>
              </w:rPr>
              <w:t xml:space="preserve">n </w:t>
            </w:r>
            <w:r w:rsidRPr="00B7584E">
              <w:rPr>
                <w:rFonts w:ascii="SVN-Gilroy" w:hAnsi="SVN-Gilroy"/>
                <w:szCs w:val="24"/>
              </w:rPr>
              <w:t>tho</w:t>
            </w:r>
            <w:r w:rsidRPr="00B7584E">
              <w:rPr>
                <w:rFonts w:ascii="SVN-Gilroy" w:hAnsi="SVN-Gilroy" w:cs="Cambria"/>
                <w:szCs w:val="24"/>
              </w:rPr>
              <w:t>ạ</w:t>
            </w:r>
            <w:r w:rsidRPr="00B7584E">
              <w:rPr>
                <w:rFonts w:ascii="SVN-Gilroy" w:hAnsi="SVN-Gilroy"/>
                <w:szCs w:val="24"/>
              </w:rPr>
              <w:t xml:space="preserve">i di </w:t>
            </w:r>
            <w:r w:rsidRPr="00B7584E">
              <w:rPr>
                <w:rFonts w:ascii="SVN-Gilroy" w:hAnsi="SVN-Gilroy" w:cs="VNI-Times"/>
                <w:szCs w:val="24"/>
              </w:rPr>
              <w:t>đ</w:t>
            </w:r>
            <w:r w:rsidRPr="00B7584E">
              <w:rPr>
                <w:rFonts w:ascii="SVN-Gilroy" w:hAnsi="SVN-Gilroy" w:cs="Cambria"/>
                <w:szCs w:val="24"/>
              </w:rPr>
              <w:t>ộ</w:t>
            </w:r>
            <w:r w:rsidRPr="00B7584E">
              <w:rPr>
                <w:rFonts w:ascii="SVN-Gilroy" w:hAnsi="SVN-Gilroy"/>
                <w:szCs w:val="24"/>
              </w:rPr>
              <w:t xml:space="preserve">ng: </w:t>
            </w:r>
            <w:r w:rsidRPr="00B7584E">
              <w:rPr>
                <w:rFonts w:ascii="SVN-Gilroy" w:hAnsi="SVN-Gilroy" w:cs="VNI-Times"/>
                <w:szCs w:val="24"/>
              </w:rPr>
              <w:t>…………………</w:t>
            </w:r>
            <w:r w:rsidR="00F91CA0" w:rsidRPr="00B7584E">
              <w:rPr>
                <w:rFonts w:ascii="SVN-Gilroy" w:hAnsi="SVN-Gilroy"/>
                <w:szCs w:val="24"/>
              </w:rPr>
              <w:t>……</w:t>
            </w:r>
            <w:r w:rsidR="00B7584E">
              <w:rPr>
                <w:rFonts w:ascii="SVN-Gilroy" w:hAnsi="SVN-Gilroy"/>
                <w:szCs w:val="24"/>
              </w:rPr>
              <w:t>……………….</w:t>
            </w:r>
            <w:r w:rsidR="00F91CA0" w:rsidRPr="00B7584E">
              <w:rPr>
                <w:rFonts w:ascii="SVN-Gilroy" w:hAnsi="SVN-Gilroy"/>
                <w:szCs w:val="24"/>
              </w:rPr>
              <w:t>………</w:t>
            </w:r>
            <w:r w:rsidR="00036550" w:rsidRPr="00B7584E">
              <w:rPr>
                <w:rFonts w:ascii="SVN-Gilroy" w:hAnsi="SVN-Gilroy" w:cs="VNI-Times"/>
                <w:szCs w:val="24"/>
              </w:rPr>
              <w:t>…</w:t>
            </w:r>
            <w:r w:rsidR="00F91CA0" w:rsidRPr="00B7584E">
              <w:rPr>
                <w:rFonts w:ascii="SVN-Gilroy" w:hAnsi="SVN-Gilroy" w:cs="VNI-Times"/>
                <w:szCs w:val="24"/>
              </w:rPr>
              <w:t>..</w:t>
            </w:r>
            <w:r w:rsidR="00036550" w:rsidRPr="00B7584E">
              <w:rPr>
                <w:rFonts w:ascii="SVN-Gilroy" w:hAnsi="SVN-Gilroy" w:cs="VNI-Times"/>
                <w:szCs w:val="24"/>
              </w:rPr>
              <w:t>…..</w:t>
            </w:r>
            <w:r w:rsidR="00163FF5" w:rsidRPr="00B7584E">
              <w:rPr>
                <w:rFonts w:ascii="SVN-Gilroy" w:hAnsi="SVN-Gilroy" w:cs="VNI-Times"/>
                <w:szCs w:val="24"/>
              </w:rPr>
              <w:t xml:space="preserve"> </w:t>
            </w:r>
            <w:r w:rsidRPr="00B7584E">
              <w:rPr>
                <w:rFonts w:ascii="SVN-Gilroy" w:hAnsi="SVN-Gilroy"/>
                <w:szCs w:val="24"/>
              </w:rPr>
              <w:t>Email:</w:t>
            </w:r>
            <w:r w:rsidR="00036550" w:rsidRPr="00B7584E">
              <w:rPr>
                <w:rFonts w:ascii="SVN-Gilroy" w:hAnsi="SVN-Gilroy"/>
                <w:szCs w:val="24"/>
              </w:rPr>
              <w:t xml:space="preserve"> </w:t>
            </w:r>
            <w:r w:rsidRPr="00B7584E">
              <w:rPr>
                <w:rFonts w:ascii="SVN-Gilroy" w:hAnsi="SVN-Gilroy" w:cs="VNI-Times"/>
                <w:szCs w:val="24"/>
              </w:rPr>
              <w:t>……………………</w:t>
            </w:r>
            <w:r w:rsidR="00B7584E">
              <w:rPr>
                <w:rFonts w:ascii="SVN-Gilroy" w:hAnsi="SVN-Gilroy" w:cs="VNI-Times"/>
                <w:szCs w:val="24"/>
              </w:rPr>
              <w:t>…………………………..</w:t>
            </w:r>
            <w:r w:rsidRPr="00B7584E">
              <w:rPr>
                <w:rFonts w:ascii="SVN-Gilroy" w:hAnsi="SVN-Gilroy" w:cs="VNI-Times"/>
                <w:szCs w:val="24"/>
              </w:rPr>
              <w:t>…</w:t>
            </w:r>
            <w:r w:rsidR="00036550" w:rsidRPr="00B7584E">
              <w:rPr>
                <w:rFonts w:ascii="SVN-Gilroy" w:hAnsi="SVN-Gilroy" w:cs="VNI-Times"/>
                <w:szCs w:val="24"/>
              </w:rPr>
              <w:t>……..</w:t>
            </w:r>
            <w:r w:rsidRPr="00B7584E">
              <w:rPr>
                <w:rFonts w:ascii="SVN-Gilroy" w:hAnsi="SVN-Gilroy" w:cs="VNI-Times"/>
                <w:szCs w:val="24"/>
              </w:rPr>
              <w:t>…</w:t>
            </w:r>
            <w:r w:rsidR="00F91CA0" w:rsidRPr="00B7584E">
              <w:rPr>
                <w:rFonts w:ascii="SVN-Gilroy" w:hAnsi="SVN-Gilroy" w:cs="VNI-Times"/>
                <w:szCs w:val="24"/>
              </w:rPr>
              <w:t>…</w:t>
            </w:r>
            <w:r w:rsidR="000E6C28" w:rsidRPr="00B7584E">
              <w:rPr>
                <w:rFonts w:ascii="SVN-Gilroy" w:hAnsi="SVN-Gilroy" w:cs="VNI-Times"/>
                <w:szCs w:val="24"/>
              </w:rPr>
              <w:t>...</w:t>
            </w:r>
          </w:p>
          <w:p w:rsidR="003655F4" w:rsidRPr="00FD5631" w:rsidRDefault="003655F4" w:rsidP="000E6C28">
            <w:pPr>
              <w:tabs>
                <w:tab w:val="left" w:leader="underscore" w:pos="9900"/>
              </w:tabs>
              <w:spacing w:before="60"/>
              <w:ind w:right="163"/>
              <w:rPr>
                <w:rFonts w:ascii="SVN-Gilroy" w:hAnsi="SVN-Gilroy"/>
                <w:szCs w:val="24"/>
              </w:rPr>
            </w:pPr>
            <w:r w:rsidRPr="00FD5631">
              <w:rPr>
                <w:rFonts w:ascii="SVN-Gilroy" w:hAnsi="SVN-Gilroy"/>
                <w:szCs w:val="24"/>
              </w:rPr>
              <w:t>(s</w:t>
            </w:r>
            <w:r w:rsidRPr="00FD5631">
              <w:rPr>
                <w:rFonts w:ascii="SVN-Gilroy" w:hAnsi="SVN-Gilroy" w:cs="Cambria"/>
                <w:szCs w:val="24"/>
              </w:rPr>
              <w:t>ử</w:t>
            </w:r>
            <w:r w:rsidRPr="00FD5631">
              <w:rPr>
                <w:rFonts w:ascii="SVN-Gilroy" w:hAnsi="SVN-Gilroy"/>
                <w:szCs w:val="24"/>
              </w:rPr>
              <w:t xml:space="preserve"> d</w:t>
            </w:r>
            <w:r w:rsidRPr="00FD5631">
              <w:rPr>
                <w:rFonts w:ascii="SVN-Gilroy" w:hAnsi="SVN-Gilroy" w:cs="Cambria"/>
                <w:szCs w:val="24"/>
              </w:rPr>
              <w:t>ụ</w:t>
            </w:r>
            <w:r w:rsidRPr="00FD5631">
              <w:rPr>
                <w:rFonts w:ascii="SVN-Gilroy" w:hAnsi="SVN-Gilroy"/>
                <w:szCs w:val="24"/>
              </w:rPr>
              <w:t xml:space="preserve">ng </w:t>
            </w:r>
            <w:r w:rsidRPr="00FD5631">
              <w:rPr>
                <w:rFonts w:ascii="SVN-Gilroy" w:hAnsi="SVN-Gilroy" w:cs="VNI-Times"/>
                <w:szCs w:val="24"/>
              </w:rPr>
              <w:t>đ</w:t>
            </w:r>
            <w:r w:rsidRPr="00FD5631">
              <w:rPr>
                <w:rFonts w:ascii="SVN-Gilroy" w:hAnsi="SVN-Gilroy" w:cs="Cambria"/>
                <w:szCs w:val="24"/>
              </w:rPr>
              <w:t>ể</w:t>
            </w:r>
            <w:r w:rsidRPr="00FD5631">
              <w:rPr>
                <w:rFonts w:ascii="SVN-Gilroy" w:hAnsi="SVN-Gilroy"/>
                <w:szCs w:val="24"/>
              </w:rPr>
              <w:t xml:space="preserve"> nh</w:t>
            </w:r>
            <w:r w:rsidRPr="00FD5631">
              <w:rPr>
                <w:rFonts w:ascii="SVN-Gilroy" w:hAnsi="SVN-Gilroy" w:cs="Cambria"/>
                <w:szCs w:val="24"/>
              </w:rPr>
              <w:t>ậ</w:t>
            </w:r>
            <w:r w:rsidRPr="00FD5631">
              <w:rPr>
                <w:rFonts w:ascii="SVN-Gilroy" w:hAnsi="SVN-Gilroy"/>
                <w:szCs w:val="24"/>
              </w:rPr>
              <w:t>n c</w:t>
            </w:r>
            <w:r w:rsidRPr="00FD5631">
              <w:rPr>
                <w:rFonts w:ascii="SVN-Gilroy" w:hAnsi="SVN-Gilroy" w:cs="VNI-Times"/>
                <w:szCs w:val="24"/>
              </w:rPr>
              <w:t>á</w:t>
            </w:r>
            <w:r w:rsidRPr="00FD5631">
              <w:rPr>
                <w:rFonts w:ascii="SVN-Gilroy" w:hAnsi="SVN-Gilroy"/>
                <w:szCs w:val="24"/>
              </w:rPr>
              <w:t>c th</w:t>
            </w:r>
            <w:r w:rsidRPr="00FD5631">
              <w:rPr>
                <w:rFonts w:ascii="SVN-Gilroy" w:hAnsi="SVN-Gilroy" w:cs="VNI-Times"/>
                <w:szCs w:val="24"/>
              </w:rPr>
              <w:t>ô</w:t>
            </w:r>
            <w:r w:rsidRPr="00FD5631">
              <w:rPr>
                <w:rFonts w:ascii="SVN-Gilroy" w:hAnsi="SVN-Gilroy"/>
                <w:szCs w:val="24"/>
              </w:rPr>
              <w:t>ng b</w:t>
            </w:r>
            <w:r w:rsidRPr="00FD5631">
              <w:rPr>
                <w:rFonts w:ascii="SVN-Gilroy" w:hAnsi="SVN-Gilroy" w:cs="VNI-Times"/>
                <w:szCs w:val="24"/>
              </w:rPr>
              <w:t>á</w:t>
            </w:r>
            <w:r w:rsidRPr="00FD5631">
              <w:rPr>
                <w:rFonts w:ascii="SVN-Gilroy" w:hAnsi="SVN-Gilroy"/>
                <w:szCs w:val="24"/>
              </w:rPr>
              <w:t>o t</w:t>
            </w:r>
            <w:r w:rsidRPr="00FD5631">
              <w:rPr>
                <w:rFonts w:ascii="SVN-Gilroy" w:hAnsi="SVN-Gilroy" w:cs="Cambria"/>
                <w:szCs w:val="24"/>
              </w:rPr>
              <w:t>ừ</w:t>
            </w:r>
            <w:r w:rsidRPr="00FD5631">
              <w:rPr>
                <w:rFonts w:ascii="SVN-Gilroy" w:hAnsi="SVN-Gilroy"/>
                <w:szCs w:val="24"/>
              </w:rPr>
              <w:t xml:space="preserve"> VPBank)</w:t>
            </w:r>
          </w:p>
          <w:p w:rsidR="00EE25A5" w:rsidRDefault="00EE25A5" w:rsidP="000E6C28">
            <w:pPr>
              <w:spacing w:before="60"/>
              <w:ind w:right="163"/>
              <w:rPr>
                <w:rFonts w:ascii="SVN-Gilroy" w:hAnsi="SVN-Gilroy"/>
                <w:szCs w:val="24"/>
              </w:rPr>
            </w:pPr>
            <w:r>
              <w:rPr>
                <w:rFonts w:ascii="SVN-Gilroy" w:hAnsi="SVN-Gilroy"/>
                <w:szCs w:val="24"/>
              </w:rPr>
              <w:t>Trang thông tin điện tử (nếu có)</w:t>
            </w:r>
            <w:proofErr w:type="gramStart"/>
            <w:r>
              <w:rPr>
                <w:rFonts w:ascii="SVN-Gilroy" w:hAnsi="SVN-Gilroy"/>
                <w:szCs w:val="24"/>
              </w:rPr>
              <w:t>:…………………………</w:t>
            </w:r>
            <w:r w:rsidR="00AD5B3F">
              <w:rPr>
                <w:rFonts w:ascii="SVN-Gilroy" w:hAnsi="SVN-Gilroy"/>
                <w:szCs w:val="24"/>
              </w:rPr>
              <w:t>…………………………………………………………………………………………</w:t>
            </w:r>
            <w:r>
              <w:rPr>
                <w:rFonts w:ascii="SVN-Gilroy" w:hAnsi="SVN-Gilroy"/>
                <w:szCs w:val="24"/>
              </w:rPr>
              <w:t>…..</w:t>
            </w:r>
            <w:proofErr w:type="gramEnd"/>
          </w:p>
          <w:p w:rsidR="003655F4" w:rsidRPr="00B7584E" w:rsidRDefault="003655F4" w:rsidP="000E6C28">
            <w:pPr>
              <w:spacing w:before="60"/>
              <w:ind w:right="163"/>
              <w:rPr>
                <w:rFonts w:ascii="SVN-Gilroy" w:hAnsi="SVN-Gilroy"/>
                <w:szCs w:val="24"/>
              </w:rPr>
            </w:pPr>
            <w:r w:rsidRPr="00B7584E">
              <w:rPr>
                <w:rFonts w:ascii="SVN-Gilroy" w:hAnsi="SVN-Gilroy"/>
                <w:szCs w:val="24"/>
              </w:rPr>
              <w:t>L</w:t>
            </w:r>
            <w:r w:rsidRPr="00B7584E">
              <w:rPr>
                <w:rFonts w:ascii="SVN-Gilroy" w:hAnsi="SVN-Gilroy" w:cs="Cambria"/>
                <w:szCs w:val="24"/>
              </w:rPr>
              <w:t>ĩ</w:t>
            </w:r>
            <w:r w:rsidRPr="00B7584E">
              <w:rPr>
                <w:rFonts w:ascii="SVN-Gilroy" w:hAnsi="SVN-Gilroy"/>
                <w:szCs w:val="24"/>
              </w:rPr>
              <w:t>nh v</w:t>
            </w:r>
            <w:r w:rsidRPr="00B7584E">
              <w:rPr>
                <w:rFonts w:ascii="SVN-Gilroy" w:hAnsi="SVN-Gilroy" w:cs="Cambria"/>
                <w:szCs w:val="24"/>
              </w:rPr>
              <w:t>ự</w:t>
            </w:r>
            <w:r w:rsidRPr="00B7584E">
              <w:rPr>
                <w:rFonts w:ascii="SVN-Gilroy" w:hAnsi="SVN-Gilroy"/>
                <w:szCs w:val="24"/>
              </w:rPr>
              <w:t>c ho</w:t>
            </w:r>
            <w:r w:rsidRPr="00B7584E">
              <w:rPr>
                <w:rFonts w:ascii="SVN-Gilroy" w:hAnsi="SVN-Gilroy" w:cs="Cambria"/>
                <w:szCs w:val="24"/>
              </w:rPr>
              <w:t>ạ</w:t>
            </w:r>
            <w:r w:rsidRPr="00B7584E">
              <w:rPr>
                <w:rFonts w:ascii="SVN-Gilroy" w:hAnsi="SVN-Gilroy"/>
                <w:szCs w:val="24"/>
              </w:rPr>
              <w:t xml:space="preserve">t </w:t>
            </w:r>
            <w:r w:rsidRPr="00B7584E">
              <w:rPr>
                <w:rFonts w:ascii="SVN-Gilroy" w:hAnsi="SVN-Gilroy" w:cs="VNI-Times"/>
                <w:szCs w:val="24"/>
              </w:rPr>
              <w:t>đ</w:t>
            </w:r>
            <w:r w:rsidRPr="00B7584E">
              <w:rPr>
                <w:rFonts w:ascii="SVN-Gilroy" w:hAnsi="SVN-Gilroy" w:cs="Cambria"/>
                <w:szCs w:val="24"/>
              </w:rPr>
              <w:t>ộ</w:t>
            </w:r>
            <w:r w:rsidRPr="00B7584E">
              <w:rPr>
                <w:rFonts w:ascii="SVN-Gilroy" w:hAnsi="SVN-Gilroy"/>
                <w:szCs w:val="24"/>
              </w:rPr>
              <w:t>ng, kinh doanh: ………………………</w:t>
            </w:r>
            <w:r w:rsidR="00B7584E">
              <w:rPr>
                <w:rFonts w:ascii="SVN-Gilroy" w:hAnsi="SVN-Gilroy"/>
                <w:szCs w:val="24"/>
              </w:rPr>
              <w:t>……………………………………………</w:t>
            </w:r>
            <w:r w:rsidRPr="00B7584E">
              <w:rPr>
                <w:rFonts w:ascii="SVN-Gilroy" w:hAnsi="SVN-Gilroy"/>
                <w:szCs w:val="24"/>
              </w:rPr>
              <w:t>……………………………………</w:t>
            </w:r>
            <w:r w:rsidR="00F91CA0" w:rsidRPr="00B7584E">
              <w:rPr>
                <w:rFonts w:ascii="SVN-Gilroy" w:hAnsi="SVN-Gilroy"/>
                <w:szCs w:val="24"/>
              </w:rPr>
              <w:t>……</w:t>
            </w:r>
            <w:r w:rsidRPr="00B7584E">
              <w:rPr>
                <w:rFonts w:ascii="SVN-Gilroy" w:hAnsi="SVN-Gilroy"/>
                <w:szCs w:val="24"/>
              </w:rPr>
              <w:t>…</w:t>
            </w:r>
            <w:r w:rsidR="000E6C28" w:rsidRPr="00B7584E">
              <w:rPr>
                <w:rFonts w:ascii="SVN-Gilroy" w:hAnsi="SVN-Gilroy"/>
                <w:szCs w:val="24"/>
              </w:rPr>
              <w:t>…….</w:t>
            </w:r>
          </w:p>
          <w:p w:rsidR="001C4D73" w:rsidRDefault="00B16B8A" w:rsidP="00183CF3">
            <w:pPr>
              <w:spacing w:before="60" w:after="60"/>
              <w:ind w:right="393"/>
              <w:jc w:val="both"/>
              <w:rPr>
                <w:rFonts w:ascii="SVN-Gilroy" w:hAnsi="SVN-Gilroy" w:cs="Cambria"/>
                <w:szCs w:val="24"/>
              </w:rPr>
            </w:pPr>
            <w:r>
              <w:rPr>
                <w:rFonts w:ascii="SVN-Gilroy" w:hAnsi="SVN-Gilroy" w:cs="Cambria"/>
                <w:szCs w:val="24"/>
              </w:rPr>
              <w:t xml:space="preserve">Đại diện hợp pháp: </w:t>
            </w:r>
            <w:r w:rsidR="001C4D73" w:rsidRPr="001C4D73">
              <w:rPr>
                <w:rFonts w:ascii="SVN-Gilroy" w:hAnsi="SVN-Gilroy" w:cs="Cambria"/>
                <w:szCs w:val="24"/>
              </w:rPr>
              <w:t>…………………</w:t>
            </w:r>
            <w:r w:rsidR="00FD5631">
              <w:rPr>
                <w:rFonts w:ascii="SVN-Gilroy" w:hAnsi="SVN-Gilroy" w:cs="Cambria"/>
                <w:szCs w:val="24"/>
              </w:rPr>
              <w:t>…</w:t>
            </w:r>
            <w:r w:rsidR="001C4D73" w:rsidRPr="001C4D73">
              <w:rPr>
                <w:rFonts w:ascii="SVN-Gilroy" w:hAnsi="SVN-Gilroy" w:cs="Cambria"/>
                <w:szCs w:val="24"/>
              </w:rPr>
              <w:t>……… theo Văn bản ủy quyền số ………….. ngày……/……./…… của……..</w:t>
            </w:r>
            <w:r w:rsidR="00E1662C">
              <w:rPr>
                <w:rStyle w:val="FootnoteReference"/>
                <w:rFonts w:ascii="SVN-Gilroy" w:hAnsi="SVN-Gilroy" w:cs="Cambria"/>
                <w:szCs w:val="24"/>
              </w:rPr>
              <w:footnoteReference w:id="3"/>
            </w:r>
            <w:r w:rsidR="001C4D73" w:rsidRPr="001C4D73">
              <w:rPr>
                <w:rFonts w:ascii="SVN-Gilroy" w:hAnsi="SVN-Gilroy" w:cs="Cambria"/>
                <w:szCs w:val="24"/>
              </w:rPr>
              <w:t xml:space="preserve"> </w:t>
            </w:r>
          </w:p>
          <w:p w:rsidR="003655F4" w:rsidRPr="00B7584E" w:rsidRDefault="003655F4" w:rsidP="00196B2A">
            <w:pPr>
              <w:ind w:right="237"/>
              <w:jc w:val="both"/>
              <w:rPr>
                <w:rFonts w:ascii="SVN-Gilroy" w:hAnsi="SVN-Gilroy"/>
                <w:b/>
                <w:i/>
                <w:szCs w:val="24"/>
              </w:rPr>
            </w:pPr>
            <w:r w:rsidRPr="00B7584E">
              <w:rPr>
                <w:rFonts w:ascii="SVN-Gilroy" w:hAnsi="SVN-Gilroy"/>
                <w:b/>
                <w:i/>
                <w:szCs w:val="24"/>
              </w:rPr>
              <w:t>Đối với Khách hàng thuộc phân khúc SME đề nghị cung cấp thêm các thông tin dưới</w:t>
            </w:r>
            <w:r w:rsidR="004D788D" w:rsidRPr="00B7584E">
              <w:rPr>
                <w:rFonts w:ascii="SVN-Gilroy" w:hAnsi="SVN-Gilroy"/>
                <w:b/>
                <w:i/>
                <w:szCs w:val="24"/>
              </w:rPr>
              <w:t xml:space="preserve"> đây</w:t>
            </w:r>
            <w:r w:rsidRPr="00B7584E">
              <w:rPr>
                <w:rFonts w:ascii="SVN-Gilroy" w:hAnsi="SVN-Gilroy"/>
                <w:b/>
                <w:i/>
                <w:szCs w:val="24"/>
              </w:rPr>
              <w:t>:</w:t>
            </w:r>
          </w:p>
          <w:tbl>
            <w:tblPr>
              <w:tblW w:w="10519" w:type="dxa"/>
              <w:tblLayout w:type="fixed"/>
              <w:tblLook w:val="04A0" w:firstRow="1" w:lastRow="0" w:firstColumn="1" w:lastColumn="0" w:noHBand="0" w:noVBand="1"/>
            </w:tblPr>
            <w:tblGrid>
              <w:gridCol w:w="1872"/>
              <w:gridCol w:w="1985"/>
              <w:gridCol w:w="2126"/>
              <w:gridCol w:w="2268"/>
              <w:gridCol w:w="2268"/>
            </w:tblGrid>
            <w:tr w:rsidR="003655F4" w:rsidRPr="00B7584E" w:rsidTr="006A15C8">
              <w:tc>
                <w:tcPr>
                  <w:tcW w:w="10519" w:type="dxa"/>
                  <w:gridSpan w:val="5"/>
                  <w:shd w:val="clear" w:color="auto" w:fill="auto"/>
                  <w:vAlign w:val="center"/>
                </w:tcPr>
                <w:p w:rsidR="003655F4" w:rsidRPr="00B7584E" w:rsidRDefault="003655F4" w:rsidP="00196B2A">
                  <w:pPr>
                    <w:tabs>
                      <w:tab w:val="left" w:pos="1890"/>
                    </w:tabs>
                    <w:ind w:left="-130" w:right="158"/>
                    <w:rPr>
                      <w:rFonts w:ascii="SVN-Gilroy" w:hAnsi="SVN-Gilroy"/>
                      <w:szCs w:val="24"/>
                    </w:rPr>
                  </w:pPr>
                  <w:r w:rsidRPr="00B7584E">
                    <w:rPr>
                      <w:rFonts w:ascii="SVN-Gilroy" w:hAnsi="SVN-Gilroy"/>
                      <w:szCs w:val="24"/>
                    </w:rPr>
                    <w:t>Doanh thu năm trước (tỷ đồng):</w:t>
                  </w:r>
                </w:p>
              </w:tc>
            </w:tr>
            <w:tr w:rsidR="003655F4" w:rsidRPr="00B7584E" w:rsidTr="006A15C8">
              <w:tc>
                <w:tcPr>
                  <w:tcW w:w="1872" w:type="dxa"/>
                  <w:shd w:val="clear" w:color="auto" w:fill="auto"/>
                  <w:vAlign w:val="center"/>
                </w:tcPr>
                <w:p w:rsidR="003655F4" w:rsidRPr="00B7584E" w:rsidRDefault="003655F4" w:rsidP="001A42D7">
                  <w:pPr>
                    <w:tabs>
                      <w:tab w:val="left" w:pos="1890"/>
                    </w:tabs>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cs="Courier New"/>
                      <w:szCs w:val="24"/>
                    </w:rPr>
                    <w:t>≤</w:t>
                  </w:r>
                  <w:r w:rsidRPr="00B7584E">
                    <w:rPr>
                      <w:rFonts w:ascii="SVN-Gilroy" w:hAnsi="SVN-Gilroy"/>
                      <w:szCs w:val="24"/>
                    </w:rPr>
                    <w:t xml:space="preserve"> 3</w:t>
                  </w:r>
                </w:p>
              </w:tc>
              <w:tc>
                <w:tcPr>
                  <w:tcW w:w="1985" w:type="dxa"/>
                  <w:shd w:val="clear" w:color="auto" w:fill="auto"/>
                  <w:vAlign w:val="center"/>
                </w:tcPr>
                <w:p w:rsidR="003655F4" w:rsidRPr="00B7584E" w:rsidRDefault="003655F4" w:rsidP="001A42D7">
                  <w:pPr>
                    <w:tabs>
                      <w:tab w:val="left" w:pos="1890"/>
                    </w:tabs>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Tr</w:t>
                  </w:r>
                  <w:r w:rsidRPr="00B7584E">
                    <w:rPr>
                      <w:rFonts w:ascii="SVN-Gilroy" w:hAnsi="SVN-Gilroy" w:cs="Courier New"/>
                      <w:szCs w:val="24"/>
                    </w:rPr>
                    <w:t>ê</w:t>
                  </w:r>
                  <w:r w:rsidRPr="00B7584E">
                    <w:rPr>
                      <w:rFonts w:ascii="SVN-Gilroy" w:hAnsi="SVN-Gilroy"/>
                      <w:szCs w:val="24"/>
                    </w:rPr>
                    <w:t>n 10 - 20</w:t>
                  </w:r>
                </w:p>
              </w:tc>
              <w:tc>
                <w:tcPr>
                  <w:tcW w:w="2126" w:type="dxa"/>
                  <w:shd w:val="clear" w:color="auto" w:fill="auto"/>
                  <w:vAlign w:val="center"/>
                </w:tcPr>
                <w:p w:rsidR="003655F4" w:rsidRPr="00B7584E" w:rsidRDefault="003655F4" w:rsidP="00196B2A">
                  <w:pPr>
                    <w:tabs>
                      <w:tab w:val="left" w:pos="1890"/>
                    </w:tabs>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Tr</w:t>
                  </w:r>
                  <w:r w:rsidRPr="00B7584E">
                    <w:rPr>
                      <w:rFonts w:ascii="SVN-Gilroy" w:hAnsi="SVN-Gilroy" w:cs="Courier New"/>
                      <w:szCs w:val="24"/>
                    </w:rPr>
                    <w:t>ê</w:t>
                  </w:r>
                  <w:r w:rsidRPr="00B7584E">
                    <w:rPr>
                      <w:rFonts w:ascii="SVN-Gilroy" w:hAnsi="SVN-Gilroy"/>
                      <w:szCs w:val="24"/>
                    </w:rPr>
                    <w:t>n 30 - 50</w:t>
                  </w:r>
                </w:p>
              </w:tc>
              <w:tc>
                <w:tcPr>
                  <w:tcW w:w="2268" w:type="dxa"/>
                  <w:shd w:val="clear" w:color="auto" w:fill="auto"/>
                  <w:vAlign w:val="center"/>
                </w:tcPr>
                <w:p w:rsidR="003655F4" w:rsidRPr="00B7584E" w:rsidRDefault="003655F4" w:rsidP="00196B2A">
                  <w:pPr>
                    <w:tabs>
                      <w:tab w:val="left" w:pos="1890"/>
                    </w:tabs>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Trên 100 - 200</w:t>
                  </w:r>
                </w:p>
              </w:tc>
              <w:tc>
                <w:tcPr>
                  <w:tcW w:w="2268" w:type="dxa"/>
                  <w:shd w:val="clear" w:color="auto" w:fill="auto"/>
                  <w:vAlign w:val="center"/>
                </w:tcPr>
                <w:p w:rsidR="003655F4" w:rsidRPr="00B7584E" w:rsidRDefault="003655F4" w:rsidP="00196B2A">
                  <w:pPr>
                    <w:tabs>
                      <w:tab w:val="left" w:pos="1890"/>
                    </w:tabs>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Tr</w:t>
                  </w:r>
                  <w:r w:rsidRPr="00B7584E">
                    <w:rPr>
                      <w:rFonts w:ascii="SVN-Gilroy" w:hAnsi="SVN-Gilroy" w:cs="Courier New"/>
                      <w:szCs w:val="24"/>
                    </w:rPr>
                    <w:t>ê</w:t>
                  </w:r>
                  <w:r w:rsidRPr="00B7584E">
                    <w:rPr>
                      <w:rFonts w:ascii="SVN-Gilroy" w:hAnsi="SVN-Gilroy"/>
                      <w:szCs w:val="24"/>
                    </w:rPr>
                    <w:t>n 300 - 400</w:t>
                  </w:r>
                </w:p>
              </w:tc>
            </w:tr>
            <w:tr w:rsidR="003655F4" w:rsidRPr="00B7584E" w:rsidTr="006A15C8">
              <w:tc>
                <w:tcPr>
                  <w:tcW w:w="1872" w:type="dxa"/>
                  <w:shd w:val="clear" w:color="auto" w:fill="auto"/>
                  <w:vAlign w:val="center"/>
                </w:tcPr>
                <w:p w:rsidR="003655F4" w:rsidRPr="00B7584E" w:rsidRDefault="003655F4" w:rsidP="001A42D7">
                  <w:pPr>
                    <w:tabs>
                      <w:tab w:val="left" w:pos="1890"/>
                    </w:tabs>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Trên 3 - 10</w:t>
                  </w:r>
                </w:p>
              </w:tc>
              <w:tc>
                <w:tcPr>
                  <w:tcW w:w="1985" w:type="dxa"/>
                  <w:shd w:val="clear" w:color="auto" w:fill="auto"/>
                  <w:vAlign w:val="center"/>
                </w:tcPr>
                <w:p w:rsidR="003655F4" w:rsidRPr="00B7584E" w:rsidRDefault="003655F4" w:rsidP="001A42D7">
                  <w:pPr>
                    <w:tabs>
                      <w:tab w:val="left" w:pos="1890"/>
                    </w:tabs>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Trên 20 - 30</w:t>
                  </w:r>
                </w:p>
              </w:tc>
              <w:tc>
                <w:tcPr>
                  <w:tcW w:w="2126" w:type="dxa"/>
                  <w:shd w:val="clear" w:color="auto" w:fill="auto"/>
                  <w:vAlign w:val="center"/>
                </w:tcPr>
                <w:p w:rsidR="003655F4" w:rsidRPr="00B7584E" w:rsidRDefault="003655F4" w:rsidP="00196B2A">
                  <w:pPr>
                    <w:tabs>
                      <w:tab w:val="left" w:pos="1890"/>
                    </w:tabs>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Trên 50 - 100</w:t>
                  </w:r>
                </w:p>
              </w:tc>
              <w:tc>
                <w:tcPr>
                  <w:tcW w:w="2268" w:type="dxa"/>
                  <w:shd w:val="clear" w:color="auto" w:fill="auto"/>
                  <w:vAlign w:val="center"/>
                </w:tcPr>
                <w:p w:rsidR="003655F4" w:rsidRPr="00B7584E" w:rsidRDefault="003655F4" w:rsidP="00196B2A">
                  <w:pPr>
                    <w:tabs>
                      <w:tab w:val="left" w:pos="1890"/>
                    </w:tabs>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Trên 200 - 300</w:t>
                  </w:r>
                </w:p>
              </w:tc>
              <w:tc>
                <w:tcPr>
                  <w:tcW w:w="2268" w:type="dxa"/>
                  <w:shd w:val="clear" w:color="auto" w:fill="auto"/>
                  <w:vAlign w:val="center"/>
                </w:tcPr>
                <w:p w:rsidR="003655F4" w:rsidRPr="00B7584E" w:rsidRDefault="003655F4" w:rsidP="00196B2A">
                  <w:pPr>
                    <w:tabs>
                      <w:tab w:val="left" w:pos="1890"/>
                    </w:tabs>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&gt; 400</w:t>
                  </w:r>
                </w:p>
              </w:tc>
            </w:tr>
          </w:tbl>
          <w:p w:rsidR="0008679F" w:rsidRPr="00B7584E" w:rsidRDefault="003655F4" w:rsidP="00196B2A">
            <w:pPr>
              <w:tabs>
                <w:tab w:val="left" w:leader="underscore" w:pos="9900"/>
              </w:tabs>
              <w:ind w:right="158"/>
              <w:rPr>
                <w:rFonts w:ascii="SVN-Gilroy" w:hAnsi="SVN-Gilroy"/>
                <w:szCs w:val="24"/>
              </w:rPr>
            </w:pPr>
            <w:r w:rsidRPr="00B7584E">
              <w:rPr>
                <w:rFonts w:ascii="SVN-Gilroy" w:hAnsi="SVN-Gilroy"/>
                <w:szCs w:val="24"/>
              </w:rPr>
              <w:t>Tổng nguồn vốn (tỷ đồng):</w:t>
            </w:r>
            <w:r w:rsidR="004E7F94" w:rsidRPr="00B7584E">
              <w:rPr>
                <w:rFonts w:ascii="SVN-Gilroy" w:hAnsi="SVN-Gilroy"/>
                <w:szCs w:val="24"/>
              </w:rPr>
              <w:t xml:space="preserve">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 03</w:t>
            </w:r>
            <w:r w:rsidR="0008679F" w:rsidRPr="00B7584E">
              <w:rPr>
                <w:rFonts w:ascii="SVN-Gilroy" w:hAnsi="SVN-Gilroy"/>
                <w:szCs w:val="24"/>
              </w:rPr>
              <w:t xml:space="preserve"> </w:t>
            </w:r>
            <w:r w:rsidRPr="00B7584E">
              <w:rPr>
                <w:rFonts w:ascii="SVN-Gilroy" w:hAnsi="SVN-Gilroy"/>
                <w:szCs w:val="24"/>
              </w:rPr>
              <w:t xml:space="preserve">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0008679F" w:rsidRPr="00B7584E">
              <w:rPr>
                <w:rFonts w:ascii="SVN-Gilroy" w:hAnsi="SVN-Gilroy"/>
                <w:szCs w:val="24"/>
              </w:rPr>
              <w:t xml:space="preserve">Trên 3 – 20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0008679F" w:rsidRPr="00B7584E">
              <w:rPr>
                <w:rFonts w:ascii="SVN-Gilroy" w:hAnsi="SVN-Gilroy"/>
                <w:szCs w:val="24"/>
              </w:rPr>
              <w:t xml:space="preserve">Trên 20 – 50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0008679F" w:rsidRPr="00B7584E">
              <w:rPr>
                <w:rFonts w:ascii="SVN-Gilroy" w:hAnsi="SVN-Gilroy"/>
                <w:szCs w:val="24"/>
              </w:rPr>
              <w:t xml:space="preserve">Trên 50 – 100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0008679F" w:rsidRPr="00B7584E">
              <w:rPr>
                <w:rFonts w:ascii="SVN-Gilroy" w:hAnsi="SVN-Gilroy"/>
                <w:szCs w:val="24"/>
              </w:rPr>
              <w:t xml:space="preserve">&gt; 100  </w:t>
            </w:r>
          </w:p>
          <w:p w:rsidR="003655F4" w:rsidRPr="00B7584E" w:rsidRDefault="003655F4" w:rsidP="00196B2A">
            <w:pPr>
              <w:tabs>
                <w:tab w:val="left" w:leader="underscore" w:pos="9900"/>
              </w:tabs>
              <w:ind w:right="163"/>
              <w:rPr>
                <w:rFonts w:ascii="SVN-Gilroy" w:hAnsi="SVN-Gilroy"/>
                <w:szCs w:val="24"/>
              </w:rPr>
            </w:pPr>
            <w:r w:rsidRPr="00B7584E">
              <w:rPr>
                <w:rFonts w:ascii="SVN-Gilroy" w:hAnsi="SVN-Gilroy"/>
                <w:szCs w:val="24"/>
              </w:rPr>
              <w:t>Số lượng lao động:</w:t>
            </w:r>
            <w:r w:rsidR="00890C0E">
              <w:rPr>
                <w:rFonts w:ascii="SVN-Gilroy" w:hAnsi="SVN-Gilroy"/>
                <w:szCs w:val="24"/>
              </w:rPr>
              <w:t xml:space="preserve">           </w:t>
            </w:r>
            <w:r w:rsidR="0008679F" w:rsidRPr="00B7584E">
              <w:rPr>
                <w:rFonts w:ascii="SVN-Gilroy" w:hAnsi="SVN-Gilroy"/>
                <w:szCs w:val="24"/>
              </w:rPr>
              <w:t xml:space="preserve"> </w:t>
            </w:r>
            <w:r w:rsidRPr="00B7584E">
              <w:rPr>
                <w:rFonts w:ascii="SVN-Gilroy" w:hAnsi="SVN-Gilroy"/>
                <w:szCs w:val="24"/>
              </w:rPr>
              <w:t xml:space="preserve">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 xml:space="preserve">Từ 10 người trở xuống              </w:t>
            </w:r>
            <w:r w:rsidR="00890C0E">
              <w:rPr>
                <w:rFonts w:ascii="SVN-Gilroy" w:hAnsi="SVN-Gilroy"/>
                <w:szCs w:val="24"/>
              </w:rPr>
              <w:t xml:space="preserve">         </w:t>
            </w:r>
            <w:r w:rsidR="0008679F" w:rsidRPr="00B7584E">
              <w:rPr>
                <w:rFonts w:ascii="SVN-Gilroy" w:hAnsi="SVN-Gilroy"/>
                <w:szCs w:val="24"/>
              </w:rPr>
              <w:t xml:space="preserve">  </w:t>
            </w:r>
            <w:r w:rsidR="00890C0E">
              <w:rPr>
                <w:rFonts w:ascii="SVN-Gilroy" w:hAnsi="SVN-Gilroy"/>
                <w:szCs w:val="24"/>
              </w:rPr>
              <w:t xml:space="preserve"> </w:t>
            </w:r>
            <w:r w:rsidR="0008679F" w:rsidRPr="00B7584E">
              <w:rPr>
                <w:rFonts w:ascii="SVN-Gilroy" w:hAnsi="SVN-Gilroy"/>
                <w:szCs w:val="24"/>
              </w:rPr>
              <w:t xml:space="preserve"> </w:t>
            </w:r>
            <w:r w:rsidRPr="00B7584E">
              <w:rPr>
                <w:rFonts w:ascii="SVN-Gilroy" w:hAnsi="SVN-Gilroy"/>
                <w:szCs w:val="24"/>
              </w:rPr>
              <w:t xml:space="preserve">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Segoe UI Symbol"/>
                <w:szCs w:val="24"/>
              </w:rPr>
              <w:t xml:space="preserve"> </w:t>
            </w:r>
            <w:r w:rsidRPr="00B7584E">
              <w:rPr>
                <w:rFonts w:ascii="SVN-Gilroy" w:hAnsi="SVN-Gilroy"/>
                <w:szCs w:val="24"/>
              </w:rPr>
              <w:t>Trên 10 người</w:t>
            </w:r>
          </w:p>
          <w:p w:rsidR="003655F4" w:rsidRPr="00B7584E" w:rsidRDefault="003655F4" w:rsidP="00196B2A">
            <w:pPr>
              <w:tabs>
                <w:tab w:val="left" w:leader="underscore" w:pos="9900"/>
              </w:tabs>
              <w:ind w:right="163"/>
              <w:rPr>
                <w:rFonts w:ascii="SVN-Gilroy" w:hAnsi="SVN-Gilroy"/>
                <w:szCs w:val="24"/>
              </w:rPr>
            </w:pPr>
            <w:r w:rsidRPr="00B7584E">
              <w:rPr>
                <w:rFonts w:ascii="SVN-Gilroy" w:hAnsi="SVN-Gilroy"/>
                <w:szCs w:val="24"/>
              </w:rPr>
              <w:t xml:space="preserve">Số lượng lao động tham gia </w:t>
            </w:r>
            <w:r w:rsidR="00DF7057" w:rsidRPr="00B7584E">
              <w:rPr>
                <w:rFonts w:ascii="SVN-Gilroy" w:hAnsi="SVN-Gilroy"/>
                <w:szCs w:val="24"/>
              </w:rPr>
              <w:t xml:space="preserve">bảo hiểm xã hội </w:t>
            </w:r>
            <w:r w:rsidRPr="00B7584E">
              <w:rPr>
                <w:rFonts w:ascii="SVN-Gilroy" w:hAnsi="SVN-Gilroy"/>
                <w:szCs w:val="24"/>
              </w:rPr>
              <w:t>bình quân năm (người):</w:t>
            </w:r>
          </w:p>
          <w:tbl>
            <w:tblPr>
              <w:tblW w:w="10302" w:type="dxa"/>
              <w:tblLayout w:type="fixed"/>
              <w:tblLook w:val="04A0" w:firstRow="1" w:lastRow="0" w:firstColumn="1" w:lastColumn="0" w:noHBand="0" w:noVBand="1"/>
            </w:tblPr>
            <w:tblGrid>
              <w:gridCol w:w="1618"/>
              <w:gridCol w:w="2380"/>
              <w:gridCol w:w="2127"/>
              <w:gridCol w:w="2268"/>
              <w:gridCol w:w="1909"/>
            </w:tblGrid>
            <w:tr w:rsidR="003655F4" w:rsidRPr="00B7584E" w:rsidTr="00AD5B3F">
              <w:tc>
                <w:tcPr>
                  <w:tcW w:w="1618" w:type="dxa"/>
                  <w:shd w:val="clear" w:color="auto" w:fill="auto"/>
                  <w:vAlign w:val="center"/>
                </w:tcPr>
                <w:p w:rsidR="003655F4" w:rsidRPr="00B7584E" w:rsidRDefault="003655F4" w:rsidP="00AD5B3F">
                  <w:pPr>
                    <w:tabs>
                      <w:tab w:val="left" w:leader="underscore" w:pos="9900"/>
                    </w:tabs>
                    <w:ind w:right="-634"/>
                    <w:jc w:val="center"/>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cs="Courier New"/>
                      <w:szCs w:val="24"/>
                    </w:rPr>
                    <w:t>≤</w:t>
                  </w:r>
                  <w:r w:rsidRPr="00B7584E">
                    <w:rPr>
                      <w:rFonts w:ascii="SVN-Gilroy" w:hAnsi="SVN-Gilroy"/>
                      <w:szCs w:val="24"/>
                    </w:rPr>
                    <w:t xml:space="preserve"> 10</w:t>
                  </w:r>
                </w:p>
              </w:tc>
              <w:tc>
                <w:tcPr>
                  <w:tcW w:w="2380" w:type="dxa"/>
                  <w:shd w:val="clear" w:color="auto" w:fill="auto"/>
                  <w:vAlign w:val="center"/>
                </w:tcPr>
                <w:p w:rsidR="003655F4" w:rsidRPr="00B7584E" w:rsidRDefault="003655F4" w:rsidP="00AD5B3F">
                  <w:pPr>
                    <w:tabs>
                      <w:tab w:val="left" w:leader="underscore" w:pos="9900"/>
                    </w:tabs>
                    <w:ind w:right="-634"/>
                    <w:jc w:val="center"/>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Tr</w:t>
                  </w:r>
                  <w:r w:rsidRPr="00B7584E">
                    <w:rPr>
                      <w:rFonts w:ascii="SVN-Gilroy" w:hAnsi="SVN-Gilroy" w:cs="Courier New"/>
                      <w:szCs w:val="24"/>
                    </w:rPr>
                    <w:t>ê</w:t>
                  </w:r>
                  <w:r w:rsidRPr="00B7584E">
                    <w:rPr>
                      <w:rFonts w:ascii="SVN-Gilroy" w:hAnsi="SVN-Gilroy"/>
                      <w:szCs w:val="24"/>
                    </w:rPr>
                    <w:t>n 10 - 50</w:t>
                  </w:r>
                </w:p>
              </w:tc>
              <w:tc>
                <w:tcPr>
                  <w:tcW w:w="2127" w:type="dxa"/>
                  <w:shd w:val="clear" w:color="auto" w:fill="auto"/>
                  <w:vAlign w:val="center"/>
                </w:tcPr>
                <w:p w:rsidR="003655F4" w:rsidRPr="00B7584E" w:rsidRDefault="003655F4" w:rsidP="00AD5B3F">
                  <w:pPr>
                    <w:tabs>
                      <w:tab w:val="left" w:leader="underscore" w:pos="9900"/>
                    </w:tabs>
                    <w:ind w:right="-634"/>
                    <w:jc w:val="center"/>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Tr</w:t>
                  </w:r>
                  <w:r w:rsidRPr="00B7584E">
                    <w:rPr>
                      <w:rFonts w:ascii="SVN-Gilroy" w:hAnsi="SVN-Gilroy" w:cs="Courier New"/>
                      <w:szCs w:val="24"/>
                    </w:rPr>
                    <w:t>ê</w:t>
                  </w:r>
                  <w:r w:rsidRPr="00B7584E">
                    <w:rPr>
                      <w:rFonts w:ascii="SVN-Gilroy" w:hAnsi="SVN-Gilroy"/>
                      <w:szCs w:val="24"/>
                    </w:rPr>
                    <w:t>n 50 - 100</w:t>
                  </w:r>
                </w:p>
              </w:tc>
              <w:tc>
                <w:tcPr>
                  <w:tcW w:w="2268" w:type="dxa"/>
                  <w:shd w:val="clear" w:color="auto" w:fill="auto"/>
                  <w:vAlign w:val="center"/>
                </w:tcPr>
                <w:p w:rsidR="003655F4" w:rsidRPr="00B7584E" w:rsidRDefault="003655F4" w:rsidP="00AD5B3F">
                  <w:pPr>
                    <w:tabs>
                      <w:tab w:val="left" w:leader="underscore" w:pos="9900"/>
                    </w:tabs>
                    <w:ind w:right="-634"/>
                    <w:jc w:val="center"/>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Tr</w:t>
                  </w:r>
                  <w:r w:rsidRPr="00B7584E">
                    <w:rPr>
                      <w:rFonts w:ascii="SVN-Gilroy" w:hAnsi="SVN-Gilroy" w:cs="Courier New"/>
                      <w:szCs w:val="24"/>
                    </w:rPr>
                    <w:t>ê</w:t>
                  </w:r>
                  <w:r w:rsidRPr="00B7584E">
                    <w:rPr>
                      <w:rFonts w:ascii="SVN-Gilroy" w:hAnsi="SVN-Gilroy"/>
                      <w:szCs w:val="24"/>
                    </w:rPr>
                    <w:t>n 100 - 200</w:t>
                  </w:r>
                </w:p>
              </w:tc>
              <w:tc>
                <w:tcPr>
                  <w:tcW w:w="1909" w:type="dxa"/>
                  <w:shd w:val="clear" w:color="auto" w:fill="auto"/>
                  <w:vAlign w:val="center"/>
                </w:tcPr>
                <w:p w:rsidR="003655F4" w:rsidRPr="00B7584E" w:rsidRDefault="003655F4" w:rsidP="00AD5B3F">
                  <w:pPr>
                    <w:tabs>
                      <w:tab w:val="left" w:leader="underscore" w:pos="9900"/>
                    </w:tabs>
                    <w:ind w:right="-634"/>
                    <w:jc w:val="center"/>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&gt; 200</w:t>
                  </w:r>
                </w:p>
              </w:tc>
            </w:tr>
          </w:tbl>
          <w:p w:rsidR="003655F4" w:rsidRPr="00B7584E" w:rsidRDefault="004E7F94" w:rsidP="001A42D7">
            <w:pPr>
              <w:tabs>
                <w:tab w:val="left" w:pos="1890"/>
              </w:tabs>
              <w:ind w:left="-31"/>
              <w:rPr>
                <w:rFonts w:ascii="SVN-Gilroy" w:hAnsi="SVN-Gilroy"/>
                <w:szCs w:val="24"/>
              </w:rPr>
            </w:pPr>
            <w:r w:rsidRPr="00B7584E">
              <w:rPr>
                <w:rFonts w:ascii="SVN-Gilroy" w:hAnsi="SVN-Gilroy" w:cs="Courier New"/>
                <w:szCs w:val="24"/>
              </w:rPr>
              <w:t xml:space="preserve"> </w:t>
            </w:r>
            <w:r w:rsidR="003655F4" w:rsidRPr="00B7584E">
              <w:rPr>
                <w:rFonts w:ascii="SVN-Gilroy" w:hAnsi="SVN-Gilroy"/>
                <w:szCs w:val="24"/>
              </w:rPr>
              <w:t>Kh</w:t>
            </w:r>
            <w:r w:rsidR="003655F4" w:rsidRPr="00B7584E">
              <w:rPr>
                <w:rFonts w:ascii="SVN-Gilroy" w:hAnsi="SVN-Gilroy" w:cs="Courier New"/>
                <w:szCs w:val="24"/>
              </w:rPr>
              <w:t>á</w:t>
            </w:r>
            <w:r w:rsidR="003655F4" w:rsidRPr="00B7584E">
              <w:rPr>
                <w:rFonts w:ascii="SVN-Gilroy" w:hAnsi="SVN-Gilroy"/>
                <w:szCs w:val="24"/>
              </w:rPr>
              <w:t>ch h</w:t>
            </w:r>
            <w:r w:rsidR="003655F4" w:rsidRPr="00B7584E">
              <w:rPr>
                <w:rFonts w:ascii="SVN-Gilroy" w:hAnsi="SVN-Gilroy" w:cs="Courier New"/>
                <w:szCs w:val="24"/>
              </w:rPr>
              <w:t>à</w:t>
            </w:r>
            <w:r w:rsidR="003655F4" w:rsidRPr="00B7584E">
              <w:rPr>
                <w:rFonts w:ascii="SVN-Gilroy" w:hAnsi="SVN-Gilroy"/>
                <w:szCs w:val="24"/>
              </w:rPr>
              <w:t xml:space="preserve">ng </w:t>
            </w:r>
            <w:r w:rsidR="007646D2">
              <w:rPr>
                <w:rFonts w:ascii="SVN-Gilroy" w:hAnsi="SVN-Gilroy"/>
                <w:szCs w:val="24"/>
              </w:rPr>
              <w:t xml:space="preserve">có </w:t>
            </w:r>
            <w:r w:rsidR="003655F4" w:rsidRPr="00B7584E">
              <w:rPr>
                <w:rFonts w:ascii="SVN-Gilroy" w:hAnsi="SVN-Gilroy"/>
                <w:szCs w:val="24"/>
              </w:rPr>
              <w:t xml:space="preserve">được sở hữu bởi </w:t>
            </w:r>
            <w:r w:rsidR="004D1047" w:rsidRPr="00B7584E">
              <w:rPr>
                <w:rFonts w:ascii="SVN-Gilroy" w:hAnsi="SVN-Gilroy"/>
                <w:szCs w:val="24"/>
              </w:rPr>
              <w:t>p</w:t>
            </w:r>
            <w:r w:rsidR="003655F4" w:rsidRPr="00B7584E">
              <w:rPr>
                <w:rFonts w:ascii="SVN-Gilroy" w:hAnsi="SVN-Gilroy"/>
                <w:szCs w:val="24"/>
              </w:rPr>
              <w:t>hụ nữ</w:t>
            </w:r>
            <w:r w:rsidR="007646D2">
              <w:rPr>
                <w:rFonts w:ascii="SVN-Gilroy" w:hAnsi="SVN-Gilroy"/>
                <w:szCs w:val="24"/>
              </w:rPr>
              <w:t xml:space="preserve"> không</w:t>
            </w:r>
            <w:r w:rsidR="003655F4" w:rsidRPr="00B7584E">
              <w:rPr>
                <w:rFonts w:ascii="SVN-Gilroy" w:hAnsi="SVN-Gilroy"/>
                <w:szCs w:val="24"/>
              </w:rPr>
              <w:t xml:space="preserve">, </w:t>
            </w:r>
            <w:r w:rsidR="007646D2">
              <w:rPr>
                <w:rFonts w:ascii="SVN-Gilroy" w:hAnsi="SVN-Gilroy"/>
                <w:szCs w:val="24"/>
              </w:rPr>
              <w:t>vui lòng chọn</w:t>
            </w:r>
            <w:r w:rsidR="003655F4" w:rsidRPr="00B7584E">
              <w:rPr>
                <w:rFonts w:ascii="SVN-Gilroy" w:hAnsi="SVN-Gilroy"/>
                <w:szCs w:val="24"/>
              </w:rPr>
              <w:t>:</w:t>
            </w:r>
          </w:p>
          <w:p w:rsidR="003655F4" w:rsidRPr="00B7584E" w:rsidRDefault="003655F4" w:rsidP="001A42D7">
            <w:pPr>
              <w:tabs>
                <w:tab w:val="left" w:leader="underscore" w:pos="9900"/>
              </w:tabs>
              <w:ind w:right="-634" w:hanging="31"/>
              <w:rPr>
                <w:rFonts w:ascii="SVN-Gilroy" w:hAnsi="SVN-Gilroy"/>
                <w:szCs w:val="24"/>
              </w:rPr>
            </w:pPr>
            <w:r w:rsidRPr="00B7584E">
              <w:rPr>
                <w:rFonts w:ascii="SVN-Gilroy" w:hAnsi="SVN-Gilroy" w:cs="Courier New"/>
                <w:szCs w:val="24"/>
              </w:rPr>
              <w:t xml:space="preserve"> </w:t>
            </w:r>
            <w:r w:rsidR="0008679F" w:rsidRPr="00B7584E">
              <w:rPr>
                <w:rFonts w:ascii="SVN-Gilroy" w:hAnsi="SVN-Gilroy" w:cs="Courier New"/>
                <w:szCs w:val="24"/>
              </w:rPr>
              <w:t xml:space="preserve">  </w:t>
            </w:r>
            <w:r w:rsidR="00890C0E">
              <w:rPr>
                <w:rFonts w:ascii="SVN-Gilroy" w:hAnsi="SVN-Gilroy" w:cs="Courier New"/>
                <w:szCs w:val="24"/>
              </w:rPr>
              <w:t xml:space="preserve">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 xml:space="preserve"> (WOS1) - Khách hàng có ít nhất 51% cổ phần sở hữu bởi phụ nữ.</w:t>
            </w:r>
          </w:p>
          <w:p w:rsidR="003655F4" w:rsidRPr="00B7584E" w:rsidRDefault="003655F4" w:rsidP="00196B2A">
            <w:pPr>
              <w:tabs>
                <w:tab w:val="left" w:leader="underscore" w:pos="9900"/>
              </w:tabs>
              <w:ind w:left="779" w:right="253" w:hanging="810"/>
              <w:jc w:val="both"/>
              <w:rPr>
                <w:rFonts w:ascii="SVN-Gilroy" w:hAnsi="SVN-Gilroy"/>
                <w:szCs w:val="24"/>
              </w:rPr>
            </w:pPr>
            <w:r w:rsidRPr="00B7584E">
              <w:rPr>
                <w:rFonts w:ascii="SVN-Gilroy" w:hAnsi="SVN-Gilroy" w:cs="Courier New"/>
                <w:szCs w:val="24"/>
              </w:rPr>
              <w:lastRenderedPageBreak/>
              <w:t xml:space="preserve"> </w:t>
            </w:r>
            <w:r w:rsidR="0008679F" w:rsidRPr="00B7584E">
              <w:rPr>
                <w:rFonts w:ascii="SVN-Gilroy" w:hAnsi="SVN-Gilroy" w:cs="Courier New"/>
                <w:szCs w:val="24"/>
              </w:rPr>
              <w:t xml:space="preserve"> </w:t>
            </w:r>
            <w:r w:rsidRPr="00B7584E">
              <w:rPr>
                <w:rFonts w:ascii="SVN-Gilroy" w:hAnsi="SVN-Gilroy" w:cs="Courier New"/>
                <w:szCs w:val="24"/>
              </w:rPr>
              <w:t xml:space="preserve"> </w:t>
            </w:r>
            <w:r w:rsidR="00890C0E">
              <w:rPr>
                <w:rFonts w:ascii="SVN-Gilroy" w:hAnsi="SVN-Gilroy" w:cs="Courier New"/>
                <w:szCs w:val="24"/>
              </w:rPr>
              <w:t xml:space="preserve">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0008679F" w:rsidRPr="00B7584E">
              <w:rPr>
                <w:rFonts w:ascii="SVN-Gilroy" w:hAnsi="SVN-Gilroy"/>
                <w:szCs w:val="24"/>
              </w:rPr>
              <w:t xml:space="preserve"> </w:t>
            </w:r>
            <w:r w:rsidRPr="00B7584E">
              <w:rPr>
                <w:rFonts w:ascii="SVN-Gilroy" w:hAnsi="SVN-Gilroy"/>
                <w:szCs w:val="24"/>
              </w:rPr>
              <w:t>(WOS2) - Khách hàng có ít nhất 20% đến dưới 51% số vốn góp/cổ phần sở hữu bởi phụ nữ. Và có ít nhất 01 phụ nữ là Giám đốc/TGĐ đồng thời có ít nhất 30% phụ nữ là thành viên trong HĐQT/HĐTV.</w:t>
            </w:r>
          </w:p>
          <w:p w:rsidR="00363501" w:rsidRPr="00B7584E" w:rsidRDefault="004E7F94" w:rsidP="007646D2">
            <w:pPr>
              <w:tabs>
                <w:tab w:val="left" w:leader="underscore" w:pos="9900"/>
              </w:tabs>
              <w:ind w:left="330" w:right="-162"/>
              <w:rPr>
                <w:rFonts w:ascii="SVN-Gilroy" w:hAnsi="SVN-Gilroy"/>
                <w:szCs w:val="24"/>
              </w:rPr>
            </w:pPr>
            <w:r w:rsidRPr="00B7584E">
              <w:rPr>
                <w:rFonts w:ascii="SVN-Gilroy" w:hAnsi="SVN-Gilroy" w:cs="Courier New"/>
                <w:szCs w:val="24"/>
              </w:rPr>
              <w:t xml:space="preserve"> </w:t>
            </w:r>
            <w:r w:rsidR="003655F4" w:rsidRPr="00B7584E">
              <w:rPr>
                <w:rFonts w:ascii="SVN-Gilroy" w:hAnsi="SVN-Gilroy" w:cs="Courier New"/>
                <w:szCs w:val="24"/>
              </w:rPr>
              <w:fldChar w:fldCharType="begin">
                <w:ffData>
                  <w:name w:val="Check1"/>
                  <w:enabled/>
                  <w:calcOnExit w:val="0"/>
                  <w:checkBox>
                    <w:sizeAuto/>
                    <w:default w:val="0"/>
                  </w:checkBox>
                </w:ffData>
              </w:fldChar>
            </w:r>
            <w:r w:rsidR="003655F4"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003655F4" w:rsidRPr="00B7584E">
              <w:rPr>
                <w:rFonts w:ascii="SVN-Gilroy" w:hAnsi="SVN-Gilroy" w:cs="Courier New"/>
                <w:szCs w:val="24"/>
              </w:rPr>
              <w:fldChar w:fldCharType="end"/>
            </w:r>
            <w:r w:rsidR="003655F4" w:rsidRPr="00B7584E">
              <w:rPr>
                <w:rFonts w:ascii="SVN-Gilroy" w:hAnsi="SVN-Gilroy"/>
                <w:szCs w:val="24"/>
              </w:rPr>
              <w:t xml:space="preserve"> MOS - Khách hàng không được sở hữu bởi phụ nữ.</w:t>
            </w:r>
          </w:p>
        </w:tc>
      </w:tr>
      <w:tr w:rsidR="004E3D62" w:rsidRPr="00B7584E" w:rsidTr="004035B0">
        <w:trPr>
          <w:gridAfter w:val="1"/>
          <w:wAfter w:w="6" w:type="dxa"/>
          <w:trHeight w:val="445"/>
        </w:trPr>
        <w:tc>
          <w:tcPr>
            <w:tcW w:w="10874" w:type="dxa"/>
            <w:gridSpan w:val="2"/>
            <w:shd w:val="clear" w:color="auto" w:fill="D9D9D9"/>
            <w:vAlign w:val="center"/>
          </w:tcPr>
          <w:p w:rsidR="004E3D62" w:rsidRPr="00B7584E" w:rsidRDefault="00180571" w:rsidP="00FE310B">
            <w:pPr>
              <w:tabs>
                <w:tab w:val="left" w:leader="underscore" w:pos="9900"/>
              </w:tabs>
              <w:spacing w:before="60" w:after="60"/>
              <w:ind w:right="115"/>
              <w:jc w:val="both"/>
              <w:rPr>
                <w:rFonts w:ascii="SVN-Gilroy" w:hAnsi="SVN-Gilroy"/>
                <w:b/>
                <w:szCs w:val="24"/>
              </w:rPr>
            </w:pPr>
            <w:r w:rsidRPr="00B7584E">
              <w:rPr>
                <w:rFonts w:ascii="SVN-Gilroy" w:hAnsi="SVN-Gilroy"/>
                <w:b/>
                <w:szCs w:val="24"/>
              </w:rPr>
              <w:lastRenderedPageBreak/>
              <w:t xml:space="preserve">2. Thông Tin Chi Nhánh/Văn Phòng Đại Diện – Đơn Vị Sử Dụng Tài Khoản (Áp dụng cho trường hợp Khách hàng là tổ chức mở và sử dụng </w:t>
            </w:r>
            <w:r w:rsidR="00FC5CF5" w:rsidRPr="00B7584E">
              <w:rPr>
                <w:rFonts w:ascii="SVN-Gilroy" w:hAnsi="SVN-Gilroy"/>
                <w:b/>
                <w:szCs w:val="24"/>
              </w:rPr>
              <w:t xml:space="preserve">tài khoản thanh toán </w:t>
            </w:r>
            <w:r w:rsidRPr="00B7584E">
              <w:rPr>
                <w:rFonts w:ascii="SVN-Gilroy" w:hAnsi="SVN-Gilroy"/>
                <w:b/>
                <w:szCs w:val="24"/>
              </w:rPr>
              <w:t>thông qua Chi nhánh/Văn phòng đại diện</w:t>
            </w:r>
            <w:r w:rsidR="00F66ADA" w:rsidRPr="00B7584E">
              <w:rPr>
                <w:rFonts w:ascii="SVN-Gilroy" w:hAnsi="SVN-Gilroy"/>
                <w:b/>
                <w:szCs w:val="24"/>
              </w:rPr>
              <w:t>)</w:t>
            </w:r>
            <w:r w:rsidR="00601DC0" w:rsidRPr="00B7584E">
              <w:rPr>
                <w:rFonts w:ascii="SVN-Gilroy" w:hAnsi="SVN-Gilroy"/>
                <w:b/>
                <w:szCs w:val="24"/>
              </w:rPr>
              <w:t>*</w:t>
            </w:r>
          </w:p>
        </w:tc>
      </w:tr>
      <w:tr w:rsidR="005E6EC7" w:rsidRPr="00B7584E" w:rsidTr="004035B0">
        <w:trPr>
          <w:trHeight w:val="4232"/>
        </w:trPr>
        <w:tc>
          <w:tcPr>
            <w:tcW w:w="10880" w:type="dxa"/>
            <w:gridSpan w:val="3"/>
            <w:shd w:val="clear" w:color="auto" w:fill="auto"/>
            <w:vAlign w:val="center"/>
          </w:tcPr>
          <w:p w:rsidR="005E6EC7" w:rsidRPr="00B7584E" w:rsidRDefault="005E6EC7" w:rsidP="001D6089">
            <w:pPr>
              <w:spacing w:before="60"/>
              <w:ind w:right="-197"/>
              <w:rPr>
                <w:rFonts w:ascii="SVN-Gilroy" w:hAnsi="SVN-Gilroy"/>
                <w:szCs w:val="24"/>
              </w:rPr>
            </w:pPr>
            <w:r w:rsidRPr="00B7584E">
              <w:rPr>
                <w:rFonts w:ascii="SVN-Gilroy" w:hAnsi="SVN-Gilroy"/>
                <w:szCs w:val="24"/>
              </w:rPr>
              <w:t>Tên Chi nhánh/VPĐD: ………………………………………………………………</w:t>
            </w:r>
            <w:r w:rsidR="00890C0E">
              <w:rPr>
                <w:rFonts w:ascii="SVN-Gilroy" w:hAnsi="SVN-Gilroy"/>
                <w:szCs w:val="24"/>
              </w:rPr>
              <w:t>………………………………………………….</w:t>
            </w:r>
            <w:r w:rsidR="00363501" w:rsidRPr="00B7584E">
              <w:rPr>
                <w:rFonts w:ascii="SVN-Gilroy" w:hAnsi="SVN-Gilroy"/>
                <w:szCs w:val="24"/>
              </w:rPr>
              <w:t>…………</w:t>
            </w:r>
            <w:r w:rsidR="00890C0E">
              <w:rPr>
                <w:rFonts w:ascii="SVN-Gilroy" w:hAnsi="SVN-Gilroy"/>
                <w:szCs w:val="24"/>
              </w:rPr>
              <w:t>..</w:t>
            </w:r>
            <w:r w:rsidR="00363501" w:rsidRPr="00B7584E">
              <w:rPr>
                <w:rFonts w:ascii="SVN-Gilroy" w:hAnsi="SVN-Gilroy"/>
                <w:szCs w:val="24"/>
              </w:rPr>
              <w:t>…………</w:t>
            </w:r>
            <w:r w:rsidR="001D6089" w:rsidRPr="00B7584E">
              <w:rPr>
                <w:rFonts w:ascii="SVN-Gilroy" w:hAnsi="SVN-Gilroy"/>
                <w:szCs w:val="24"/>
              </w:rPr>
              <w:t>....</w:t>
            </w:r>
          </w:p>
          <w:p w:rsidR="005E6EC7" w:rsidRPr="00B7584E" w:rsidRDefault="005E6EC7" w:rsidP="00890C0E">
            <w:pPr>
              <w:tabs>
                <w:tab w:val="left" w:leader="underscore" w:pos="9900"/>
              </w:tabs>
              <w:spacing w:before="60"/>
              <w:ind w:right="257"/>
              <w:jc w:val="both"/>
              <w:rPr>
                <w:rFonts w:ascii="SVN-Gilroy" w:hAnsi="SVN-Gilroy"/>
                <w:szCs w:val="24"/>
              </w:rPr>
            </w:pPr>
            <w:r w:rsidRPr="00B7584E">
              <w:rPr>
                <w:rFonts w:ascii="SVN-Gilroy" w:hAnsi="SVN-Gilroy"/>
                <w:szCs w:val="24"/>
              </w:rPr>
              <w:t>Gi</w:t>
            </w:r>
            <w:r w:rsidRPr="00B7584E">
              <w:rPr>
                <w:rFonts w:ascii="SVN-Gilroy" w:hAnsi="SVN-Gilroy" w:cs="Cambria"/>
                <w:szCs w:val="24"/>
              </w:rPr>
              <w:t>ấ</w:t>
            </w:r>
            <w:r w:rsidRPr="00B7584E">
              <w:rPr>
                <w:rFonts w:ascii="SVN-Gilroy" w:hAnsi="SVN-Gilroy"/>
                <w:szCs w:val="24"/>
              </w:rPr>
              <w:t>y ch</w:t>
            </w:r>
            <w:r w:rsidRPr="00B7584E">
              <w:rPr>
                <w:rFonts w:ascii="SVN-Gilroy" w:hAnsi="SVN-Gilroy" w:cs="Cambria"/>
                <w:szCs w:val="24"/>
              </w:rPr>
              <w:t>ứ</w:t>
            </w:r>
            <w:r w:rsidRPr="00B7584E">
              <w:rPr>
                <w:rFonts w:ascii="SVN-Gilroy" w:hAnsi="SVN-Gilroy"/>
                <w:szCs w:val="24"/>
              </w:rPr>
              <w:t>ng nh</w:t>
            </w:r>
            <w:r w:rsidRPr="00B7584E">
              <w:rPr>
                <w:rFonts w:ascii="SVN-Gilroy" w:hAnsi="SVN-Gilroy" w:cs="Cambria"/>
                <w:szCs w:val="24"/>
              </w:rPr>
              <w:t>ậ</w:t>
            </w:r>
            <w:r w:rsidRPr="00B7584E">
              <w:rPr>
                <w:rFonts w:ascii="SVN-Gilroy" w:hAnsi="SVN-Gilroy"/>
                <w:szCs w:val="24"/>
              </w:rPr>
              <w:t xml:space="preserve">n </w:t>
            </w:r>
            <w:r w:rsidRPr="00B7584E">
              <w:rPr>
                <w:rFonts w:ascii="SVN-Gilroy" w:hAnsi="SVN-Gilroy" w:cs="VNI-Times"/>
                <w:szCs w:val="24"/>
              </w:rPr>
              <w:t>đ</w:t>
            </w:r>
            <w:r w:rsidRPr="00B7584E">
              <w:rPr>
                <w:rFonts w:ascii="SVN-Gilroy" w:hAnsi="SVN-Gilroy" w:cs="Cambria"/>
                <w:szCs w:val="24"/>
              </w:rPr>
              <w:t>ă</w:t>
            </w:r>
            <w:r w:rsidRPr="00B7584E">
              <w:rPr>
                <w:rFonts w:ascii="SVN-Gilroy" w:hAnsi="SVN-Gilroy"/>
                <w:szCs w:val="24"/>
              </w:rPr>
              <w:t>ng k</w:t>
            </w:r>
            <w:r w:rsidRPr="00B7584E">
              <w:rPr>
                <w:rFonts w:ascii="SVN-Gilroy" w:hAnsi="SVN-Gilroy" w:cs="VNI-Times"/>
                <w:szCs w:val="24"/>
              </w:rPr>
              <w:t>ý</w:t>
            </w:r>
            <w:r w:rsidRPr="00B7584E">
              <w:rPr>
                <w:rFonts w:ascii="SVN-Gilroy" w:hAnsi="SVN-Gilroy"/>
                <w:szCs w:val="24"/>
              </w:rPr>
              <w:t xml:space="preserve"> ho</w:t>
            </w:r>
            <w:r w:rsidRPr="00B7584E">
              <w:rPr>
                <w:rFonts w:ascii="SVN-Gilroy" w:hAnsi="SVN-Gilroy" w:cs="Cambria"/>
                <w:szCs w:val="24"/>
              </w:rPr>
              <w:t>ạ</w:t>
            </w:r>
            <w:r w:rsidRPr="00B7584E">
              <w:rPr>
                <w:rFonts w:ascii="SVN-Gilroy" w:hAnsi="SVN-Gilroy"/>
                <w:szCs w:val="24"/>
              </w:rPr>
              <w:t xml:space="preserve">t </w:t>
            </w:r>
            <w:r w:rsidRPr="00B7584E">
              <w:rPr>
                <w:rFonts w:ascii="SVN-Gilroy" w:hAnsi="SVN-Gilroy" w:cs="VNI-Times"/>
                <w:szCs w:val="24"/>
              </w:rPr>
              <w:t>đ</w:t>
            </w:r>
            <w:r w:rsidRPr="00B7584E">
              <w:rPr>
                <w:rFonts w:ascii="SVN-Gilroy" w:hAnsi="SVN-Gilroy" w:cs="Cambria"/>
                <w:szCs w:val="24"/>
              </w:rPr>
              <w:t>ộ</w:t>
            </w:r>
            <w:r w:rsidRPr="00B7584E">
              <w:rPr>
                <w:rFonts w:ascii="SVN-Gilroy" w:hAnsi="SVN-Gilroy"/>
                <w:szCs w:val="24"/>
              </w:rPr>
              <w:t xml:space="preserve">ng </w:t>
            </w:r>
            <w:r w:rsidR="00E4646D">
              <w:rPr>
                <w:rFonts w:ascii="SVN-Gilroy" w:hAnsi="SVN-Gilroy"/>
                <w:szCs w:val="24"/>
              </w:rPr>
              <w:t>C</w:t>
            </w:r>
            <w:r w:rsidRPr="00B7584E">
              <w:rPr>
                <w:rFonts w:ascii="SVN-Gilroy" w:hAnsi="SVN-Gilroy"/>
                <w:szCs w:val="24"/>
              </w:rPr>
              <w:t>hi nh</w:t>
            </w:r>
            <w:r w:rsidRPr="00B7584E">
              <w:rPr>
                <w:rFonts w:ascii="SVN-Gilroy" w:hAnsi="SVN-Gilroy" w:cs="VNI-Times"/>
                <w:szCs w:val="24"/>
              </w:rPr>
              <w:t>á</w:t>
            </w:r>
            <w:r w:rsidRPr="00B7584E">
              <w:rPr>
                <w:rFonts w:ascii="SVN-Gilroy" w:hAnsi="SVN-Gilroy"/>
                <w:szCs w:val="24"/>
              </w:rPr>
              <w:t>nh/VP</w:t>
            </w:r>
            <w:r w:rsidRPr="00B7584E">
              <w:rPr>
                <w:rFonts w:ascii="SVN-Gilroy" w:hAnsi="SVN-Gilroy" w:cs="Cambria"/>
                <w:szCs w:val="24"/>
              </w:rPr>
              <w:t>Đ</w:t>
            </w:r>
            <w:r w:rsidRPr="00B7584E">
              <w:rPr>
                <w:rFonts w:ascii="SVN-Gilroy" w:hAnsi="SVN-Gilroy"/>
                <w:szCs w:val="24"/>
              </w:rPr>
              <w:t xml:space="preserve">D: …………………………………… </w:t>
            </w:r>
            <w:r w:rsidRPr="00B7584E">
              <w:rPr>
                <w:rFonts w:ascii="SVN-Gilroy" w:hAnsi="SVN-Gilroy" w:cs="VNI-Times"/>
                <w:szCs w:val="24"/>
              </w:rPr>
              <w:t>đ</w:t>
            </w:r>
            <w:r w:rsidRPr="00B7584E">
              <w:rPr>
                <w:rFonts w:ascii="SVN-Gilroy" w:hAnsi="SVN-Gilroy" w:cs="Cambria"/>
                <w:szCs w:val="24"/>
              </w:rPr>
              <w:t>ượ</w:t>
            </w:r>
            <w:r w:rsidRPr="00B7584E">
              <w:rPr>
                <w:rFonts w:ascii="SVN-Gilroy" w:hAnsi="SVN-Gilroy"/>
                <w:szCs w:val="24"/>
              </w:rPr>
              <w:t>c c</w:t>
            </w:r>
            <w:r w:rsidRPr="00B7584E">
              <w:rPr>
                <w:rFonts w:ascii="SVN-Gilroy" w:hAnsi="SVN-Gilroy" w:cs="Cambria"/>
                <w:szCs w:val="24"/>
              </w:rPr>
              <w:t>ấ</w:t>
            </w:r>
            <w:r w:rsidRPr="00B7584E">
              <w:rPr>
                <w:rFonts w:ascii="SVN-Gilroy" w:hAnsi="SVN-Gilroy"/>
                <w:szCs w:val="24"/>
              </w:rPr>
              <w:t>p l</w:t>
            </w:r>
            <w:r w:rsidRPr="00B7584E">
              <w:rPr>
                <w:rFonts w:ascii="SVN-Gilroy" w:hAnsi="SVN-Gilroy" w:cs="Cambria"/>
                <w:szCs w:val="24"/>
              </w:rPr>
              <w:t>ầ</w:t>
            </w:r>
            <w:r w:rsidRPr="00B7584E">
              <w:rPr>
                <w:rFonts w:ascii="SVN-Gilroy" w:hAnsi="SVN-Gilroy"/>
                <w:szCs w:val="24"/>
              </w:rPr>
              <w:t xml:space="preserve">n </w:t>
            </w:r>
            <w:r w:rsidRPr="00B7584E">
              <w:rPr>
                <w:rFonts w:ascii="SVN-Gilroy" w:hAnsi="SVN-Gilroy" w:cs="VNI-Times"/>
                <w:szCs w:val="24"/>
              </w:rPr>
              <w:t>đ</w:t>
            </w:r>
            <w:r w:rsidRPr="00B7584E">
              <w:rPr>
                <w:rFonts w:ascii="SVN-Gilroy" w:hAnsi="SVN-Gilroy" w:cs="Cambria"/>
                <w:szCs w:val="24"/>
              </w:rPr>
              <w:t>ầ</w:t>
            </w:r>
            <w:r w:rsidRPr="00B7584E">
              <w:rPr>
                <w:rFonts w:ascii="SVN-Gilroy" w:hAnsi="SVN-Gilroy"/>
                <w:szCs w:val="24"/>
              </w:rPr>
              <w:t>u ng</w:t>
            </w:r>
            <w:r w:rsidRPr="00B7584E">
              <w:rPr>
                <w:rFonts w:ascii="SVN-Gilroy" w:hAnsi="SVN-Gilroy" w:cs="VNI-Times"/>
                <w:szCs w:val="24"/>
              </w:rPr>
              <w:t>à</w:t>
            </w:r>
            <w:r w:rsidRPr="00B7584E">
              <w:rPr>
                <w:rFonts w:ascii="SVN-Gilroy" w:hAnsi="SVN-Gilroy"/>
                <w:szCs w:val="24"/>
              </w:rPr>
              <w:t>y …</w:t>
            </w:r>
            <w:r w:rsidR="00890C0E">
              <w:rPr>
                <w:rFonts w:ascii="SVN-Gilroy" w:hAnsi="SVN-Gilroy"/>
                <w:szCs w:val="24"/>
              </w:rPr>
              <w:t>.</w:t>
            </w:r>
            <w:r w:rsidRPr="00B7584E">
              <w:rPr>
                <w:rFonts w:ascii="SVN-Gilroy" w:hAnsi="SVN-Gilroy"/>
                <w:szCs w:val="24"/>
              </w:rPr>
              <w:t>…</w:t>
            </w:r>
            <w:r w:rsidR="00363501" w:rsidRPr="00B7584E">
              <w:rPr>
                <w:rFonts w:ascii="SVN-Gilroy" w:hAnsi="SVN-Gilroy"/>
                <w:szCs w:val="24"/>
              </w:rPr>
              <w:t>……</w:t>
            </w:r>
            <w:r w:rsidRPr="00B7584E">
              <w:rPr>
                <w:rFonts w:ascii="SVN-Gilroy" w:hAnsi="SVN-Gilroy"/>
                <w:szCs w:val="24"/>
              </w:rPr>
              <w:t>/…</w:t>
            </w:r>
            <w:r w:rsidR="00363501" w:rsidRPr="00B7584E">
              <w:rPr>
                <w:rFonts w:ascii="SVN-Gilroy" w:hAnsi="SVN-Gilroy"/>
                <w:szCs w:val="24"/>
              </w:rPr>
              <w:t>…</w:t>
            </w:r>
            <w:r w:rsidR="00890C0E">
              <w:rPr>
                <w:rFonts w:ascii="SVN-Gilroy" w:hAnsi="SVN-Gilroy"/>
                <w:szCs w:val="24"/>
              </w:rPr>
              <w:t>.</w:t>
            </w:r>
            <w:r w:rsidR="00363501" w:rsidRPr="00B7584E">
              <w:rPr>
                <w:rFonts w:ascii="SVN-Gilroy" w:hAnsi="SVN-Gilroy"/>
                <w:szCs w:val="24"/>
              </w:rPr>
              <w:t>…</w:t>
            </w:r>
            <w:r w:rsidRPr="00B7584E">
              <w:rPr>
                <w:rFonts w:ascii="SVN-Gilroy" w:hAnsi="SVN-Gilroy"/>
                <w:szCs w:val="24"/>
              </w:rPr>
              <w:t>…/</w:t>
            </w:r>
            <w:r w:rsidRPr="00B7584E">
              <w:rPr>
                <w:rFonts w:ascii="SVN-Gilroy" w:hAnsi="SVN-Gilroy" w:cs="VNI-Times"/>
                <w:szCs w:val="24"/>
              </w:rPr>
              <w:t>…</w:t>
            </w:r>
            <w:r w:rsidRPr="00B7584E">
              <w:rPr>
                <w:rFonts w:ascii="SVN-Gilroy" w:hAnsi="SVN-Gilroy"/>
                <w:szCs w:val="24"/>
              </w:rPr>
              <w:t>…</w:t>
            </w:r>
            <w:r w:rsidR="00363501" w:rsidRPr="00B7584E">
              <w:rPr>
                <w:rFonts w:ascii="SVN-Gilroy" w:hAnsi="SVN-Gilroy"/>
                <w:szCs w:val="24"/>
              </w:rPr>
              <w:t>…</w:t>
            </w:r>
            <w:r w:rsidR="00890C0E">
              <w:rPr>
                <w:rFonts w:ascii="SVN-Gilroy" w:hAnsi="SVN-Gilroy"/>
                <w:szCs w:val="24"/>
              </w:rPr>
              <w:t>.</w:t>
            </w:r>
            <w:r w:rsidR="00363501" w:rsidRPr="00B7584E">
              <w:rPr>
                <w:rFonts w:ascii="SVN-Gilroy" w:hAnsi="SVN-Gilroy"/>
                <w:szCs w:val="24"/>
              </w:rPr>
              <w:t>….</w:t>
            </w:r>
            <w:r w:rsidRPr="00B7584E">
              <w:rPr>
                <w:rFonts w:ascii="SVN-Gilroy" w:hAnsi="SVN-Gilroy"/>
                <w:szCs w:val="24"/>
              </w:rPr>
              <w:t xml:space="preserve">., </w:t>
            </w:r>
            <w:r w:rsidRPr="00B7584E">
              <w:rPr>
                <w:rFonts w:ascii="SVN-Gilroy" w:hAnsi="SVN-Gilroy" w:cs="VNI-Times"/>
                <w:szCs w:val="24"/>
              </w:rPr>
              <w:t>đ</w:t>
            </w:r>
            <w:r w:rsidRPr="00B7584E">
              <w:rPr>
                <w:rFonts w:ascii="SVN-Gilroy" w:hAnsi="SVN-Gilroy" w:cs="Cambria"/>
                <w:szCs w:val="24"/>
              </w:rPr>
              <w:t>ượ</w:t>
            </w:r>
            <w:r w:rsidRPr="00B7584E">
              <w:rPr>
                <w:rFonts w:ascii="SVN-Gilroy" w:hAnsi="SVN-Gilroy"/>
                <w:szCs w:val="24"/>
              </w:rPr>
              <w:t>c s</w:t>
            </w:r>
            <w:r w:rsidRPr="00B7584E">
              <w:rPr>
                <w:rFonts w:ascii="SVN-Gilroy" w:hAnsi="SVN-Gilroy" w:cs="Cambria"/>
                <w:szCs w:val="24"/>
              </w:rPr>
              <w:t>ử</w:t>
            </w:r>
            <w:r w:rsidRPr="00B7584E">
              <w:rPr>
                <w:rFonts w:ascii="SVN-Gilroy" w:hAnsi="SVN-Gilroy"/>
                <w:szCs w:val="24"/>
              </w:rPr>
              <w:t xml:space="preserve">a </w:t>
            </w:r>
            <w:r w:rsidRPr="00B7584E">
              <w:rPr>
                <w:rFonts w:ascii="SVN-Gilroy" w:hAnsi="SVN-Gilroy" w:cs="VNI-Times"/>
                <w:szCs w:val="24"/>
              </w:rPr>
              <w:t>đ</w:t>
            </w:r>
            <w:r w:rsidRPr="00B7584E">
              <w:rPr>
                <w:rFonts w:ascii="SVN-Gilroy" w:hAnsi="SVN-Gilroy" w:cs="Cambria"/>
                <w:szCs w:val="24"/>
              </w:rPr>
              <w:t>ổ</w:t>
            </w:r>
            <w:r w:rsidRPr="00B7584E">
              <w:rPr>
                <w:rFonts w:ascii="SVN-Gilroy" w:hAnsi="SVN-Gilroy"/>
                <w:szCs w:val="24"/>
              </w:rPr>
              <w:t>i l</w:t>
            </w:r>
            <w:r w:rsidRPr="00B7584E">
              <w:rPr>
                <w:rFonts w:ascii="SVN-Gilroy" w:hAnsi="SVN-Gilroy" w:cs="Cambria"/>
                <w:szCs w:val="24"/>
              </w:rPr>
              <w:t>ầ</w:t>
            </w:r>
            <w:r w:rsidRPr="00B7584E">
              <w:rPr>
                <w:rFonts w:ascii="SVN-Gilroy" w:hAnsi="SVN-Gilroy"/>
                <w:szCs w:val="24"/>
              </w:rPr>
              <w:t>n th</w:t>
            </w:r>
            <w:r w:rsidRPr="00B7584E">
              <w:rPr>
                <w:rFonts w:ascii="SVN-Gilroy" w:hAnsi="SVN-Gilroy" w:cs="Cambria"/>
                <w:szCs w:val="24"/>
              </w:rPr>
              <w:t>ứ</w:t>
            </w:r>
            <w:r w:rsidRPr="00B7584E">
              <w:rPr>
                <w:rFonts w:ascii="SVN-Gilroy" w:hAnsi="SVN-Gilroy"/>
                <w:szCs w:val="24"/>
              </w:rPr>
              <w:t xml:space="preserve"> ……</w:t>
            </w:r>
            <w:r w:rsidR="00363501" w:rsidRPr="00B7584E">
              <w:rPr>
                <w:rFonts w:ascii="SVN-Gilroy" w:hAnsi="SVN-Gilroy"/>
                <w:szCs w:val="24"/>
              </w:rPr>
              <w:t>..</w:t>
            </w:r>
            <w:r w:rsidRPr="00B7584E">
              <w:rPr>
                <w:rFonts w:ascii="SVN-Gilroy" w:hAnsi="SVN-Gilroy" w:cs="VNI-Times"/>
                <w:szCs w:val="24"/>
              </w:rPr>
              <w:t>…</w:t>
            </w:r>
            <w:r w:rsidRPr="00B7584E">
              <w:rPr>
                <w:rFonts w:ascii="SVN-Gilroy" w:hAnsi="SVN-Gilroy"/>
                <w:szCs w:val="24"/>
              </w:rPr>
              <w:t>. ng</w:t>
            </w:r>
            <w:r w:rsidRPr="00B7584E">
              <w:rPr>
                <w:rFonts w:ascii="SVN-Gilroy" w:hAnsi="SVN-Gilroy" w:cs="VNI-Times"/>
                <w:szCs w:val="24"/>
              </w:rPr>
              <w:t>à</w:t>
            </w:r>
            <w:r w:rsidRPr="00B7584E">
              <w:rPr>
                <w:rFonts w:ascii="SVN-Gilroy" w:hAnsi="SVN-Gilroy"/>
                <w:szCs w:val="24"/>
              </w:rPr>
              <w:t>y …</w:t>
            </w:r>
            <w:r w:rsidR="00890C0E">
              <w:rPr>
                <w:rFonts w:ascii="SVN-Gilroy" w:hAnsi="SVN-Gilroy"/>
                <w:szCs w:val="24"/>
              </w:rPr>
              <w:t>..</w:t>
            </w:r>
            <w:r w:rsidR="00363501" w:rsidRPr="00B7584E">
              <w:rPr>
                <w:rFonts w:ascii="SVN-Gilroy" w:hAnsi="SVN-Gilroy"/>
                <w:szCs w:val="24"/>
              </w:rPr>
              <w:t>….</w:t>
            </w:r>
            <w:r w:rsidRPr="00B7584E">
              <w:rPr>
                <w:rFonts w:ascii="SVN-Gilroy" w:hAnsi="SVN-Gilroy"/>
                <w:szCs w:val="24"/>
              </w:rPr>
              <w:t>… th</w:t>
            </w:r>
            <w:r w:rsidRPr="00B7584E">
              <w:rPr>
                <w:rFonts w:ascii="SVN-Gilroy" w:hAnsi="SVN-Gilroy" w:cs="VNI-Times"/>
                <w:szCs w:val="24"/>
              </w:rPr>
              <w:t>á</w:t>
            </w:r>
            <w:r w:rsidRPr="00B7584E">
              <w:rPr>
                <w:rFonts w:ascii="SVN-Gilroy" w:hAnsi="SVN-Gilroy"/>
                <w:szCs w:val="24"/>
              </w:rPr>
              <w:t>ng ……</w:t>
            </w:r>
            <w:r w:rsidR="00363501" w:rsidRPr="00B7584E">
              <w:rPr>
                <w:rFonts w:ascii="SVN-Gilroy" w:hAnsi="SVN-Gilroy"/>
                <w:szCs w:val="24"/>
              </w:rPr>
              <w:t>…</w:t>
            </w:r>
            <w:r w:rsidR="00890C0E">
              <w:rPr>
                <w:rFonts w:ascii="SVN-Gilroy" w:hAnsi="SVN-Gilroy"/>
                <w:szCs w:val="24"/>
              </w:rPr>
              <w:t>.</w:t>
            </w:r>
            <w:r w:rsidR="00363501" w:rsidRPr="00B7584E">
              <w:rPr>
                <w:rFonts w:ascii="SVN-Gilroy" w:hAnsi="SVN-Gilroy"/>
                <w:szCs w:val="24"/>
              </w:rPr>
              <w:t>…</w:t>
            </w:r>
            <w:r w:rsidRPr="00B7584E">
              <w:rPr>
                <w:rFonts w:ascii="SVN-Gilroy" w:hAnsi="SVN-Gilroy"/>
                <w:szCs w:val="24"/>
              </w:rPr>
              <w:t xml:space="preserve"> n</w:t>
            </w:r>
            <w:r w:rsidRPr="00B7584E">
              <w:rPr>
                <w:rFonts w:ascii="SVN-Gilroy" w:hAnsi="SVN-Gilroy" w:cs="Cambria"/>
                <w:szCs w:val="24"/>
              </w:rPr>
              <w:t>ă</w:t>
            </w:r>
            <w:r w:rsidRPr="00B7584E">
              <w:rPr>
                <w:rFonts w:ascii="SVN-Gilroy" w:hAnsi="SVN-Gilroy"/>
                <w:szCs w:val="24"/>
              </w:rPr>
              <w:t>m …</w:t>
            </w:r>
            <w:r w:rsidR="00601AFA" w:rsidRPr="00B7584E">
              <w:rPr>
                <w:rFonts w:ascii="SVN-Gilroy" w:hAnsi="SVN-Gilroy"/>
                <w:szCs w:val="24"/>
              </w:rPr>
              <w:t>…</w:t>
            </w:r>
            <w:r w:rsidR="00890C0E">
              <w:rPr>
                <w:rFonts w:ascii="SVN-Gilroy" w:hAnsi="SVN-Gilroy"/>
                <w:szCs w:val="24"/>
              </w:rPr>
              <w:t>..….</w:t>
            </w:r>
            <w:r w:rsidR="00601AFA" w:rsidRPr="00B7584E">
              <w:rPr>
                <w:rFonts w:ascii="SVN-Gilroy" w:hAnsi="SVN-Gilroy"/>
                <w:szCs w:val="24"/>
              </w:rPr>
              <w:t>………</w:t>
            </w:r>
          </w:p>
          <w:p w:rsidR="005E6EC7" w:rsidRDefault="005E6EC7" w:rsidP="001D6089">
            <w:pPr>
              <w:spacing w:before="60"/>
              <w:ind w:right="-107"/>
              <w:rPr>
                <w:rFonts w:ascii="SVN-Gilroy" w:hAnsi="SVN-Gilroy"/>
                <w:szCs w:val="24"/>
              </w:rPr>
            </w:pPr>
            <w:r w:rsidRPr="00B7584E">
              <w:rPr>
                <w:rFonts w:ascii="SVN-Gilroy" w:hAnsi="SVN-Gilroy"/>
                <w:szCs w:val="24"/>
              </w:rPr>
              <w:t>Mã số thuế</w:t>
            </w:r>
            <w:r w:rsidR="008E4CAF">
              <w:rPr>
                <w:rFonts w:ascii="SVN-Gilroy" w:hAnsi="SVN-Gilroy"/>
                <w:szCs w:val="24"/>
              </w:rPr>
              <w:t xml:space="preserve"> (nếu có)</w:t>
            </w:r>
            <w:r w:rsidRPr="00B7584E">
              <w:rPr>
                <w:rFonts w:ascii="SVN-Gilroy" w:hAnsi="SVN-Gilroy"/>
                <w:szCs w:val="24"/>
              </w:rPr>
              <w:t>:</w:t>
            </w:r>
            <w:r w:rsidR="00363501" w:rsidRPr="00B7584E">
              <w:rPr>
                <w:rFonts w:ascii="SVN-Gilroy" w:hAnsi="SVN-Gilroy"/>
                <w:szCs w:val="24"/>
              </w:rPr>
              <w:t xml:space="preserve"> </w:t>
            </w:r>
            <w:r w:rsidRPr="00B7584E">
              <w:rPr>
                <w:rFonts w:ascii="SVN-Gilroy" w:hAnsi="SVN-Gilroy"/>
                <w:szCs w:val="24"/>
              </w:rPr>
              <w:t>……………………………………………………</w:t>
            </w:r>
            <w:r w:rsidR="00890C0E">
              <w:rPr>
                <w:rFonts w:ascii="SVN-Gilroy" w:hAnsi="SVN-Gilroy"/>
                <w:szCs w:val="24"/>
              </w:rPr>
              <w:t>…………………………………</w:t>
            </w:r>
            <w:r w:rsidRPr="00B7584E">
              <w:rPr>
                <w:rFonts w:ascii="SVN-Gilroy" w:hAnsi="SVN-Gilroy"/>
                <w:szCs w:val="24"/>
              </w:rPr>
              <w:t>……………</w:t>
            </w:r>
            <w:r w:rsidR="00890C0E">
              <w:rPr>
                <w:rFonts w:ascii="SVN-Gilroy" w:hAnsi="SVN-Gilroy"/>
                <w:szCs w:val="24"/>
              </w:rPr>
              <w:t>..</w:t>
            </w:r>
            <w:r w:rsidRPr="00B7584E">
              <w:rPr>
                <w:rFonts w:ascii="SVN-Gilroy" w:hAnsi="SVN-Gilroy"/>
                <w:szCs w:val="24"/>
              </w:rPr>
              <w:t>……</w:t>
            </w:r>
            <w:r w:rsidR="001D6089" w:rsidRPr="00B7584E">
              <w:rPr>
                <w:rFonts w:ascii="SVN-Gilroy" w:hAnsi="SVN-Gilroy"/>
                <w:szCs w:val="24"/>
              </w:rPr>
              <w:t>...</w:t>
            </w:r>
            <w:r w:rsidR="00BA7AF2" w:rsidRPr="00B7584E">
              <w:rPr>
                <w:rFonts w:ascii="SVN-Gilroy" w:hAnsi="SVN-Gilroy"/>
                <w:szCs w:val="24"/>
              </w:rPr>
              <w:t>....</w:t>
            </w:r>
          </w:p>
          <w:p w:rsidR="005E6EC7" w:rsidRPr="00B7584E" w:rsidRDefault="005E6EC7" w:rsidP="00890C0E">
            <w:pPr>
              <w:tabs>
                <w:tab w:val="left" w:leader="underscore" w:pos="9900"/>
              </w:tabs>
              <w:spacing w:before="60"/>
              <w:ind w:right="257"/>
              <w:jc w:val="both"/>
              <w:rPr>
                <w:rFonts w:ascii="SVN-Gilroy" w:hAnsi="SVN-Gilroy"/>
                <w:szCs w:val="24"/>
              </w:rPr>
            </w:pPr>
            <w:r w:rsidRPr="00B7584E">
              <w:rPr>
                <w:rFonts w:ascii="SVN-Gilroy" w:hAnsi="SVN-Gilroy"/>
                <w:szCs w:val="24"/>
              </w:rPr>
              <w:t xml:space="preserve">Địa chỉ chi nhánh/VPĐD: </w:t>
            </w:r>
            <w:r w:rsidR="009B1BDF" w:rsidRPr="00B7584E">
              <w:rPr>
                <w:rFonts w:ascii="SVN-Gilroy" w:hAnsi="SVN-Gilroy"/>
                <w:szCs w:val="24"/>
              </w:rPr>
              <w:t>Theo g</w:t>
            </w:r>
            <w:r w:rsidRPr="00B7584E">
              <w:rPr>
                <w:rFonts w:ascii="SVN-Gilroy" w:hAnsi="SVN-Gilroy"/>
                <w:szCs w:val="24"/>
              </w:rPr>
              <w:t>hi nhận tại Giấy</w:t>
            </w:r>
            <w:r w:rsidR="00145F18">
              <w:rPr>
                <w:rFonts w:ascii="SVN-Gilroy" w:hAnsi="SVN-Gilroy"/>
                <w:szCs w:val="24"/>
              </w:rPr>
              <w:t xml:space="preserve"> </w:t>
            </w:r>
            <w:r w:rsidRPr="00B7584E">
              <w:rPr>
                <w:rFonts w:ascii="SVN-Gilroy" w:hAnsi="SVN-Gilroy"/>
                <w:szCs w:val="24"/>
              </w:rPr>
              <w:t xml:space="preserve">chứng nhận đăng ký hoạt động </w:t>
            </w:r>
            <w:r w:rsidR="00FF182B">
              <w:rPr>
                <w:rFonts w:ascii="SVN-Gilroy" w:hAnsi="SVN-Gilroy"/>
                <w:szCs w:val="24"/>
              </w:rPr>
              <w:t>C</w:t>
            </w:r>
            <w:r w:rsidRPr="00B7584E">
              <w:rPr>
                <w:rFonts w:ascii="SVN-Gilroy" w:hAnsi="SVN-Gilroy"/>
                <w:szCs w:val="24"/>
              </w:rPr>
              <w:t>hi nhánh/</w:t>
            </w:r>
            <w:r w:rsidR="00FF182B">
              <w:rPr>
                <w:rFonts w:ascii="SVN-Gilroy" w:hAnsi="SVN-Gilroy"/>
                <w:szCs w:val="24"/>
              </w:rPr>
              <w:t xml:space="preserve"> </w:t>
            </w:r>
            <w:r w:rsidRPr="00B7584E">
              <w:rPr>
                <w:rFonts w:ascii="SVN-Gilroy" w:hAnsi="SVN-Gilroy"/>
                <w:szCs w:val="24"/>
              </w:rPr>
              <w:t>VPĐD nêu trên</w:t>
            </w:r>
          </w:p>
          <w:p w:rsidR="005E6EC7" w:rsidRPr="00B7584E" w:rsidRDefault="005E6EC7" w:rsidP="001D6089">
            <w:pPr>
              <w:tabs>
                <w:tab w:val="left" w:leader="underscore" w:pos="9900"/>
              </w:tabs>
              <w:spacing w:before="60"/>
              <w:ind w:right="-107"/>
              <w:rPr>
                <w:rFonts w:ascii="SVN-Gilroy" w:hAnsi="SVN-Gilroy"/>
                <w:szCs w:val="24"/>
              </w:rPr>
            </w:pPr>
            <w:r w:rsidRPr="00B7584E">
              <w:rPr>
                <w:rFonts w:ascii="SVN-Gilroy" w:hAnsi="SVN-Gilroy"/>
                <w:szCs w:val="24"/>
              </w:rPr>
              <w:t xml:space="preserve">Địa chỉ giao dịch: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 xml:space="preserve"> Gi</w:t>
            </w:r>
            <w:r w:rsidRPr="00B7584E">
              <w:rPr>
                <w:rFonts w:ascii="SVN-Gilroy" w:hAnsi="SVN-Gilroy" w:cs="SVN-Gilroy"/>
                <w:szCs w:val="24"/>
              </w:rPr>
              <w:t>ố</w:t>
            </w:r>
            <w:r w:rsidRPr="00B7584E">
              <w:rPr>
                <w:rFonts w:ascii="SVN-Gilroy" w:hAnsi="SVN-Gilroy"/>
                <w:szCs w:val="24"/>
              </w:rPr>
              <w:t xml:space="preserve">ng </w:t>
            </w:r>
            <w:r w:rsidRPr="00B7584E">
              <w:rPr>
                <w:rFonts w:ascii="SVN-Gilroy" w:hAnsi="SVN-Gilroy" w:cs="SVN-Gilroy"/>
                <w:szCs w:val="24"/>
              </w:rPr>
              <w:t>Đị</w:t>
            </w:r>
            <w:r w:rsidRPr="00B7584E">
              <w:rPr>
                <w:rFonts w:ascii="SVN-Gilroy" w:hAnsi="SVN-Gilroy"/>
                <w:szCs w:val="24"/>
              </w:rPr>
              <w:t>a ch</w:t>
            </w:r>
            <w:r w:rsidRPr="00B7584E">
              <w:rPr>
                <w:rFonts w:ascii="SVN-Gilroy" w:hAnsi="SVN-Gilroy" w:cs="SVN-Gilroy"/>
                <w:szCs w:val="24"/>
              </w:rPr>
              <w:t>ỉ</w:t>
            </w:r>
            <w:r w:rsidRPr="00B7584E">
              <w:rPr>
                <w:rFonts w:ascii="SVN-Gilroy" w:hAnsi="SVN-Gilroy"/>
                <w:szCs w:val="24"/>
              </w:rPr>
              <w:t xml:space="preserve"> tr</w:t>
            </w:r>
            <w:r w:rsidRPr="00B7584E">
              <w:rPr>
                <w:rFonts w:ascii="SVN-Gilroy" w:hAnsi="SVN-Gilroy" w:cs="SVN-Gilroy"/>
                <w:szCs w:val="24"/>
              </w:rPr>
              <w:t>ụ</w:t>
            </w:r>
            <w:r w:rsidRPr="00B7584E">
              <w:rPr>
                <w:rFonts w:ascii="SVN-Gilroy" w:hAnsi="SVN-Gilroy"/>
                <w:szCs w:val="24"/>
              </w:rPr>
              <w:t xml:space="preserve"> s</w:t>
            </w:r>
            <w:r w:rsidRPr="00B7584E">
              <w:rPr>
                <w:rFonts w:ascii="SVN-Gilroy" w:hAnsi="SVN-Gilroy" w:cs="SVN-Gilroy"/>
                <w:szCs w:val="24"/>
              </w:rPr>
              <w:t>ở</w:t>
            </w:r>
            <w:r w:rsidRPr="00B7584E">
              <w:rPr>
                <w:rFonts w:ascii="SVN-Gilroy" w:hAnsi="SVN-Gilroy"/>
                <w:szCs w:val="24"/>
              </w:rPr>
              <w:t xml:space="preserve"> ch</w:t>
            </w:r>
            <w:r w:rsidRPr="00B7584E">
              <w:rPr>
                <w:rFonts w:ascii="SVN-Gilroy" w:hAnsi="SVN-Gilroy" w:cs="SVN-Gilroy"/>
                <w:szCs w:val="24"/>
              </w:rPr>
              <w:t>í</w:t>
            </w:r>
            <w:r w:rsidRPr="00B7584E">
              <w:rPr>
                <w:rFonts w:ascii="SVN-Gilroy" w:hAnsi="SVN-Gilroy"/>
                <w:szCs w:val="24"/>
              </w:rPr>
              <w:t>nh</w:t>
            </w:r>
          </w:p>
          <w:p w:rsidR="005E6EC7" w:rsidRPr="00B7584E" w:rsidRDefault="005E6EC7" w:rsidP="001D6089">
            <w:pPr>
              <w:spacing w:before="60"/>
              <w:ind w:right="-107"/>
              <w:rPr>
                <w:rFonts w:ascii="SVN-Gilroy" w:hAnsi="SVN-Gilroy"/>
                <w:szCs w:val="24"/>
              </w:rPr>
            </w:pPr>
            <w:r w:rsidRPr="00B7584E">
              <w:rPr>
                <w:rFonts w:ascii="SVN-Gilroy" w:hAnsi="SVN-Gilroy"/>
                <w:szCs w:val="24"/>
              </w:rPr>
              <w:t xml:space="preserve">                 </w:t>
            </w:r>
            <w:r w:rsidR="00890C0E">
              <w:rPr>
                <w:rFonts w:ascii="SVN-Gilroy" w:hAnsi="SVN-Gilroy"/>
                <w:szCs w:val="24"/>
              </w:rPr>
              <w:t xml:space="preserve">     </w:t>
            </w:r>
            <w:r w:rsidRPr="00B7584E">
              <w:rPr>
                <w:rFonts w:ascii="SVN-Gilroy" w:hAnsi="SVN-Gilroy"/>
                <w:szCs w:val="24"/>
              </w:rPr>
              <w:t xml:space="preserve">  </w:t>
            </w:r>
            <w:r w:rsidR="000F2048" w:rsidRPr="00B7584E">
              <w:rPr>
                <w:rFonts w:ascii="SVN-Gilroy" w:hAnsi="SVN-Gilroy"/>
                <w:szCs w:val="24"/>
              </w:rPr>
              <w:t xml:space="preserve">  </w:t>
            </w:r>
            <w:r w:rsidRPr="00B7584E">
              <w:rPr>
                <w:rFonts w:ascii="SVN-Gilroy" w:hAnsi="SVN-Gilroy"/>
                <w:szCs w:val="24"/>
              </w:rPr>
              <w:t xml:space="preserve"> </w:t>
            </w:r>
            <w:r w:rsidR="00363501" w:rsidRPr="00B7584E">
              <w:rPr>
                <w:rFonts w:ascii="SVN-Gilroy" w:hAnsi="SVN-Gilroy"/>
                <w:szCs w:val="24"/>
              </w:rPr>
              <w:t xml:space="preserve">     </w:t>
            </w:r>
            <w:r w:rsidRPr="00B7584E">
              <w:rPr>
                <w:rFonts w:ascii="SVN-Gilroy" w:hAnsi="SVN-Gilroy"/>
                <w:szCs w:val="24"/>
              </w:rPr>
              <w:t xml:space="preserve"> </w:t>
            </w: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 xml:space="preserve"> </w:t>
            </w:r>
            <w:r w:rsidRPr="00B7584E">
              <w:rPr>
                <w:rFonts w:ascii="SVN-Gilroy" w:hAnsi="SVN-Gilroy" w:cs="SVN-Gilroy"/>
                <w:szCs w:val="24"/>
              </w:rPr>
              <w:t>Đị</w:t>
            </w:r>
            <w:r w:rsidRPr="00B7584E">
              <w:rPr>
                <w:rFonts w:ascii="SVN-Gilroy" w:hAnsi="SVN-Gilroy"/>
                <w:szCs w:val="24"/>
              </w:rPr>
              <w:t>a ch</w:t>
            </w:r>
            <w:r w:rsidRPr="00B7584E">
              <w:rPr>
                <w:rFonts w:ascii="SVN-Gilroy" w:hAnsi="SVN-Gilroy" w:cs="SVN-Gilroy"/>
                <w:szCs w:val="24"/>
              </w:rPr>
              <w:t>ỉ</w:t>
            </w:r>
            <w:r w:rsidRPr="00B7584E">
              <w:rPr>
                <w:rFonts w:ascii="SVN-Gilroy" w:hAnsi="SVN-Gilroy"/>
                <w:szCs w:val="24"/>
              </w:rPr>
              <w:t xml:space="preserve"> kh</w:t>
            </w:r>
            <w:r w:rsidRPr="00B7584E">
              <w:rPr>
                <w:rFonts w:ascii="SVN-Gilroy" w:hAnsi="SVN-Gilroy" w:cs="SVN-Gilroy"/>
                <w:szCs w:val="24"/>
              </w:rPr>
              <w:t>á</w:t>
            </w:r>
            <w:r w:rsidRPr="00B7584E">
              <w:rPr>
                <w:rFonts w:ascii="SVN-Gilroy" w:hAnsi="SVN-Gilroy"/>
                <w:szCs w:val="24"/>
              </w:rPr>
              <w:t>c: ………………………</w:t>
            </w:r>
            <w:r w:rsidR="00890C0E">
              <w:rPr>
                <w:rFonts w:ascii="SVN-Gilroy" w:hAnsi="SVN-Gilroy"/>
                <w:szCs w:val="24"/>
              </w:rPr>
              <w:t>……………………………………..</w:t>
            </w:r>
            <w:r w:rsidRPr="00B7584E">
              <w:rPr>
                <w:rFonts w:ascii="SVN-Gilroy" w:hAnsi="SVN-Gilroy"/>
                <w:szCs w:val="24"/>
              </w:rPr>
              <w:t>………</w:t>
            </w:r>
            <w:r w:rsidR="00363501" w:rsidRPr="00B7584E">
              <w:rPr>
                <w:rFonts w:ascii="SVN-Gilroy" w:hAnsi="SVN-Gilroy"/>
                <w:szCs w:val="24"/>
              </w:rPr>
              <w:t>…………………………</w:t>
            </w:r>
            <w:r w:rsidR="001D6089" w:rsidRPr="00B7584E">
              <w:rPr>
                <w:rFonts w:ascii="SVN-Gilroy" w:hAnsi="SVN-Gilroy"/>
                <w:szCs w:val="24"/>
              </w:rPr>
              <w:t>………………</w:t>
            </w:r>
            <w:r w:rsidR="00577DF0" w:rsidRPr="00B7584E">
              <w:rPr>
                <w:rFonts w:ascii="SVN-Gilroy" w:hAnsi="SVN-Gilroy"/>
                <w:szCs w:val="24"/>
              </w:rPr>
              <w:t>….</w:t>
            </w:r>
          </w:p>
          <w:p w:rsidR="005E6EC7" w:rsidRPr="00B7584E" w:rsidRDefault="005E6EC7" w:rsidP="00577DF0">
            <w:pPr>
              <w:spacing w:before="60"/>
              <w:ind w:right="-107"/>
              <w:rPr>
                <w:rFonts w:ascii="SVN-Gilroy" w:hAnsi="SVN-Gilroy"/>
                <w:szCs w:val="24"/>
              </w:rPr>
            </w:pPr>
            <w:r w:rsidRPr="00B7584E">
              <w:rPr>
                <w:rFonts w:ascii="SVN-Gilroy" w:hAnsi="SVN-Gilroy"/>
                <w:szCs w:val="24"/>
              </w:rPr>
              <w:t xml:space="preserve">                             </w:t>
            </w:r>
            <w:r w:rsidR="000F2048" w:rsidRPr="00B7584E">
              <w:rPr>
                <w:rFonts w:ascii="SVN-Gilroy" w:hAnsi="SVN-Gilroy"/>
                <w:szCs w:val="24"/>
              </w:rPr>
              <w:t xml:space="preserve">    </w:t>
            </w:r>
            <w:r w:rsidRPr="00B7584E">
              <w:rPr>
                <w:rFonts w:ascii="SVN-Gilroy" w:hAnsi="SVN-Gilroy"/>
                <w:szCs w:val="24"/>
              </w:rPr>
              <w:t xml:space="preserve">Quận, </w:t>
            </w:r>
            <w:r w:rsidR="00DE0057">
              <w:rPr>
                <w:rFonts w:ascii="SVN-Gilroy" w:hAnsi="SVN-Gilroy"/>
                <w:szCs w:val="24"/>
              </w:rPr>
              <w:t>H</w:t>
            </w:r>
            <w:r w:rsidRPr="00B7584E">
              <w:rPr>
                <w:rFonts w:ascii="SVN-Gilroy" w:hAnsi="SVN-Gilroy"/>
                <w:szCs w:val="24"/>
              </w:rPr>
              <w:t>uyện: ………</w:t>
            </w:r>
            <w:r w:rsidR="00363501" w:rsidRPr="00B7584E">
              <w:rPr>
                <w:rFonts w:ascii="SVN-Gilroy" w:hAnsi="SVN-Gilroy"/>
                <w:szCs w:val="24"/>
              </w:rPr>
              <w:t>……</w:t>
            </w:r>
            <w:r w:rsidR="00890C0E">
              <w:rPr>
                <w:rFonts w:ascii="SVN-Gilroy" w:hAnsi="SVN-Gilroy"/>
                <w:szCs w:val="24"/>
              </w:rPr>
              <w:t>…………</w:t>
            </w:r>
            <w:r w:rsidR="00363501" w:rsidRPr="00B7584E">
              <w:rPr>
                <w:rFonts w:ascii="SVN-Gilroy" w:hAnsi="SVN-Gilroy"/>
                <w:szCs w:val="24"/>
              </w:rPr>
              <w:t>…</w:t>
            </w:r>
            <w:r w:rsidRPr="00B7584E">
              <w:rPr>
                <w:rFonts w:ascii="SVN-Gilroy" w:hAnsi="SVN-Gilroy"/>
                <w:szCs w:val="24"/>
              </w:rPr>
              <w:t>………………… Tỉnh, Thành phố:</w:t>
            </w:r>
            <w:r w:rsidR="001D6089" w:rsidRPr="00B7584E">
              <w:rPr>
                <w:rFonts w:ascii="SVN-Gilroy" w:hAnsi="SVN-Gilroy"/>
                <w:szCs w:val="24"/>
              </w:rPr>
              <w:t xml:space="preserve"> </w:t>
            </w:r>
            <w:r w:rsidRPr="00B7584E">
              <w:rPr>
                <w:rFonts w:ascii="SVN-Gilroy" w:hAnsi="SVN-Gilroy"/>
                <w:szCs w:val="24"/>
              </w:rPr>
              <w:t>…………</w:t>
            </w:r>
            <w:r w:rsidR="00890C0E">
              <w:rPr>
                <w:rFonts w:ascii="SVN-Gilroy" w:hAnsi="SVN-Gilroy"/>
                <w:szCs w:val="24"/>
              </w:rPr>
              <w:t>…………………….</w:t>
            </w:r>
            <w:r w:rsidRPr="00B7584E">
              <w:rPr>
                <w:rFonts w:ascii="SVN-Gilroy" w:hAnsi="SVN-Gilroy"/>
                <w:szCs w:val="24"/>
              </w:rPr>
              <w:t>…</w:t>
            </w:r>
            <w:r w:rsidR="001D6089" w:rsidRPr="00B7584E">
              <w:rPr>
                <w:rFonts w:ascii="SVN-Gilroy" w:hAnsi="SVN-Gilroy"/>
                <w:szCs w:val="24"/>
              </w:rPr>
              <w:t>…</w:t>
            </w:r>
            <w:r w:rsidR="00577DF0" w:rsidRPr="00B7584E">
              <w:rPr>
                <w:rFonts w:ascii="SVN-Gilroy" w:hAnsi="SVN-Gilroy"/>
                <w:szCs w:val="24"/>
              </w:rPr>
              <w:t>……</w:t>
            </w:r>
          </w:p>
          <w:p w:rsidR="005E6EC7" w:rsidRPr="00B7584E" w:rsidRDefault="006A15C8" w:rsidP="001D6089">
            <w:pPr>
              <w:spacing w:before="60"/>
              <w:ind w:right="-107"/>
              <w:rPr>
                <w:rFonts w:ascii="SVN-Gilroy" w:hAnsi="SVN-Gilroy"/>
                <w:szCs w:val="24"/>
              </w:rPr>
            </w:pPr>
            <w:r w:rsidRPr="00B7584E">
              <w:rPr>
                <w:rFonts w:ascii="SVN-Gilroy" w:hAnsi="SVN-Gilroy"/>
                <w:szCs w:val="24"/>
              </w:rPr>
              <w:t>Số đ</w:t>
            </w:r>
            <w:r w:rsidR="005E6EC7" w:rsidRPr="00B7584E">
              <w:rPr>
                <w:rFonts w:ascii="SVN-Gilroy" w:hAnsi="SVN-Gilroy"/>
                <w:szCs w:val="24"/>
              </w:rPr>
              <w:t>iện thoại cố định: ………</w:t>
            </w:r>
            <w:r w:rsidR="00363501" w:rsidRPr="00B7584E">
              <w:rPr>
                <w:rFonts w:ascii="SVN-Gilroy" w:hAnsi="SVN-Gilroy"/>
                <w:szCs w:val="24"/>
              </w:rPr>
              <w:t>……………</w:t>
            </w:r>
            <w:r w:rsidR="00D74F85" w:rsidRPr="00B7584E">
              <w:rPr>
                <w:rFonts w:ascii="SVN-Gilroy" w:hAnsi="SVN-Gilroy"/>
                <w:szCs w:val="24"/>
              </w:rPr>
              <w:t>…</w:t>
            </w:r>
            <w:r w:rsidR="00890C0E">
              <w:rPr>
                <w:rFonts w:ascii="SVN-Gilroy" w:hAnsi="SVN-Gilroy"/>
                <w:szCs w:val="24"/>
              </w:rPr>
              <w:t>………………………….</w:t>
            </w:r>
            <w:r w:rsidR="00D74F85" w:rsidRPr="00B7584E">
              <w:rPr>
                <w:rFonts w:ascii="SVN-Gilroy" w:hAnsi="SVN-Gilroy"/>
                <w:szCs w:val="24"/>
              </w:rPr>
              <w:t>……….....</w:t>
            </w:r>
            <w:r w:rsidR="00363501" w:rsidRPr="00B7584E">
              <w:rPr>
                <w:rFonts w:ascii="SVN-Gilroy" w:hAnsi="SVN-Gilroy"/>
                <w:szCs w:val="24"/>
              </w:rPr>
              <w:t xml:space="preserve"> </w:t>
            </w:r>
            <w:r w:rsidRPr="00B7584E">
              <w:rPr>
                <w:rFonts w:ascii="SVN-Gilroy" w:hAnsi="SVN-Gilroy"/>
                <w:szCs w:val="24"/>
              </w:rPr>
              <w:t xml:space="preserve">Số </w:t>
            </w:r>
            <w:r w:rsidR="005E6EC7" w:rsidRPr="00B7584E">
              <w:rPr>
                <w:rFonts w:ascii="SVN-Gilroy" w:hAnsi="SVN-Gilroy"/>
                <w:szCs w:val="24"/>
              </w:rPr>
              <w:t>Fax:</w:t>
            </w:r>
            <w:r w:rsidR="00601AFA" w:rsidRPr="00B7584E">
              <w:rPr>
                <w:rFonts w:ascii="SVN-Gilroy" w:hAnsi="SVN-Gilroy"/>
                <w:szCs w:val="24"/>
              </w:rPr>
              <w:t xml:space="preserve"> ……………………</w:t>
            </w:r>
            <w:r w:rsidR="00D74F85" w:rsidRPr="00B7584E">
              <w:rPr>
                <w:rFonts w:ascii="SVN-Gilroy" w:hAnsi="SVN-Gilroy"/>
                <w:szCs w:val="24"/>
              </w:rPr>
              <w:t>………</w:t>
            </w:r>
            <w:r w:rsidR="00890C0E">
              <w:rPr>
                <w:rFonts w:ascii="SVN-Gilroy" w:hAnsi="SVN-Gilroy"/>
                <w:szCs w:val="24"/>
              </w:rPr>
              <w:t>……..……….</w:t>
            </w:r>
            <w:r w:rsidR="00D74F85" w:rsidRPr="00B7584E">
              <w:rPr>
                <w:rFonts w:ascii="SVN-Gilroy" w:hAnsi="SVN-Gilroy"/>
                <w:szCs w:val="24"/>
              </w:rPr>
              <w:t>………………</w:t>
            </w:r>
          </w:p>
          <w:p w:rsidR="00363501" w:rsidRPr="00B7584E" w:rsidRDefault="006A15C8" w:rsidP="00577DF0">
            <w:pPr>
              <w:spacing w:before="60"/>
              <w:ind w:right="-123"/>
              <w:rPr>
                <w:rFonts w:ascii="SVN-Gilroy" w:hAnsi="SVN-Gilroy"/>
                <w:szCs w:val="24"/>
              </w:rPr>
            </w:pPr>
            <w:r w:rsidRPr="00B7584E">
              <w:rPr>
                <w:rFonts w:ascii="SVN-Gilroy" w:hAnsi="SVN-Gilroy"/>
                <w:szCs w:val="24"/>
              </w:rPr>
              <w:t>Số đ</w:t>
            </w:r>
            <w:r w:rsidR="00363501" w:rsidRPr="00B7584E">
              <w:rPr>
                <w:rFonts w:ascii="SVN-Gilroy" w:hAnsi="SVN-Gilroy"/>
                <w:szCs w:val="24"/>
              </w:rPr>
              <w:t>iện thoại di động: ………………</w:t>
            </w:r>
            <w:r w:rsidR="00F04D94" w:rsidRPr="00B7584E">
              <w:rPr>
                <w:rFonts w:ascii="SVN-Gilroy" w:hAnsi="SVN-Gilroy"/>
                <w:szCs w:val="24"/>
              </w:rPr>
              <w:t>……</w:t>
            </w:r>
            <w:r w:rsidR="00890C0E">
              <w:rPr>
                <w:rFonts w:ascii="SVN-Gilroy" w:hAnsi="SVN-Gilroy"/>
                <w:szCs w:val="24"/>
              </w:rPr>
              <w:t>…………………………………..</w:t>
            </w:r>
            <w:r w:rsidR="00F04D94" w:rsidRPr="00B7584E">
              <w:rPr>
                <w:rFonts w:ascii="SVN-Gilroy" w:hAnsi="SVN-Gilroy"/>
                <w:szCs w:val="24"/>
              </w:rPr>
              <w:t>……</w:t>
            </w:r>
            <w:r w:rsidR="001D6089" w:rsidRPr="00B7584E">
              <w:rPr>
                <w:rFonts w:ascii="SVN-Gilroy" w:hAnsi="SVN-Gilroy"/>
                <w:szCs w:val="24"/>
              </w:rPr>
              <w:t>.</w:t>
            </w:r>
            <w:r w:rsidR="005E6EC7" w:rsidRPr="00B7584E">
              <w:rPr>
                <w:rFonts w:ascii="SVN-Gilroy" w:hAnsi="SVN-Gilroy"/>
                <w:szCs w:val="24"/>
              </w:rPr>
              <w:t xml:space="preserve"> Email: …………………………</w:t>
            </w:r>
            <w:r w:rsidR="00363501" w:rsidRPr="00B7584E">
              <w:rPr>
                <w:rFonts w:ascii="SVN-Gilroy" w:hAnsi="SVN-Gilroy"/>
                <w:szCs w:val="24"/>
              </w:rPr>
              <w:t>……</w:t>
            </w:r>
            <w:r w:rsidR="00890C0E">
              <w:rPr>
                <w:rFonts w:ascii="SVN-Gilroy" w:hAnsi="SVN-Gilroy"/>
                <w:szCs w:val="24"/>
              </w:rPr>
              <w:t>………</w:t>
            </w:r>
            <w:r w:rsidR="00363501" w:rsidRPr="00B7584E">
              <w:rPr>
                <w:rFonts w:ascii="SVN-Gilroy" w:hAnsi="SVN-Gilroy"/>
                <w:szCs w:val="24"/>
              </w:rPr>
              <w:t>…………………</w:t>
            </w:r>
            <w:r w:rsidR="00806793" w:rsidRPr="00B7584E">
              <w:rPr>
                <w:rFonts w:ascii="SVN-Gilroy" w:hAnsi="SVN-Gilroy"/>
                <w:szCs w:val="24"/>
              </w:rPr>
              <w:t>…</w:t>
            </w:r>
            <w:r w:rsidR="001D6089" w:rsidRPr="00B7584E">
              <w:rPr>
                <w:rFonts w:ascii="SVN-Gilroy" w:hAnsi="SVN-Gilroy"/>
                <w:szCs w:val="24"/>
              </w:rPr>
              <w:t>…</w:t>
            </w:r>
          </w:p>
          <w:p w:rsidR="005E6EC7" w:rsidRDefault="005E6EC7" w:rsidP="001D6089">
            <w:pPr>
              <w:tabs>
                <w:tab w:val="left" w:leader="underscore" w:pos="9900"/>
              </w:tabs>
              <w:spacing w:before="60"/>
              <w:ind w:right="-107"/>
              <w:rPr>
                <w:rFonts w:ascii="SVN-Gilroy" w:hAnsi="SVN-Gilroy"/>
                <w:szCs w:val="24"/>
              </w:rPr>
            </w:pPr>
            <w:r w:rsidRPr="00B7584E">
              <w:rPr>
                <w:rFonts w:ascii="SVN-Gilroy" w:hAnsi="SVN-Gilroy"/>
                <w:szCs w:val="24"/>
              </w:rPr>
              <w:t>(sử dụng để nhận các thông báo từ VPBank)</w:t>
            </w:r>
          </w:p>
          <w:p w:rsidR="005E6EC7" w:rsidRPr="00B7584E" w:rsidRDefault="005E6EC7" w:rsidP="00E74E54">
            <w:pPr>
              <w:tabs>
                <w:tab w:val="left" w:leader="underscore" w:pos="9900"/>
              </w:tabs>
              <w:spacing w:before="60"/>
              <w:ind w:right="-107"/>
              <w:rPr>
                <w:rFonts w:ascii="SVN-Gilroy" w:hAnsi="SVN-Gilroy"/>
                <w:szCs w:val="24"/>
              </w:rPr>
            </w:pPr>
            <w:r w:rsidRPr="00B7584E">
              <w:rPr>
                <w:rFonts w:ascii="SVN-Gilroy" w:hAnsi="SVN-Gilroy"/>
                <w:szCs w:val="24"/>
              </w:rPr>
              <w:t>Lĩnh vực hoạt động</w:t>
            </w:r>
            <w:r w:rsidR="00564CEE">
              <w:rPr>
                <w:rFonts w:ascii="SVN-Gilroy" w:hAnsi="SVN-Gilroy"/>
                <w:szCs w:val="24"/>
              </w:rPr>
              <w:t>,</w:t>
            </w:r>
            <w:r w:rsidRPr="00B7584E">
              <w:rPr>
                <w:rFonts w:ascii="SVN-Gilroy" w:hAnsi="SVN-Gilroy"/>
                <w:szCs w:val="24"/>
              </w:rPr>
              <w:t xml:space="preserve"> kinh doanh: ………………………………………………</w:t>
            </w:r>
            <w:r w:rsidR="00601AFA" w:rsidRPr="00B7584E">
              <w:rPr>
                <w:rFonts w:ascii="SVN-Gilroy" w:hAnsi="SVN-Gilroy"/>
                <w:szCs w:val="24"/>
              </w:rPr>
              <w:t>……</w:t>
            </w:r>
            <w:r w:rsidR="00890C0E">
              <w:rPr>
                <w:rFonts w:ascii="SVN-Gilroy" w:hAnsi="SVN-Gilroy"/>
                <w:szCs w:val="24"/>
              </w:rPr>
              <w:t>………………………………………….</w:t>
            </w:r>
            <w:r w:rsidR="00601AFA" w:rsidRPr="00B7584E">
              <w:rPr>
                <w:rFonts w:ascii="SVN-Gilroy" w:hAnsi="SVN-Gilroy"/>
                <w:szCs w:val="24"/>
              </w:rPr>
              <w:t>……………………</w:t>
            </w:r>
            <w:r w:rsidR="001D6089" w:rsidRPr="00B7584E">
              <w:rPr>
                <w:rFonts w:ascii="SVN-Gilroy" w:hAnsi="SVN-Gilroy"/>
                <w:szCs w:val="24"/>
              </w:rPr>
              <w:t>…</w:t>
            </w:r>
            <w:r w:rsidR="00577DF0" w:rsidRPr="00B7584E">
              <w:rPr>
                <w:rFonts w:ascii="SVN-Gilroy" w:hAnsi="SVN-Gilroy"/>
                <w:szCs w:val="24"/>
              </w:rPr>
              <w:t>…</w:t>
            </w:r>
          </w:p>
        </w:tc>
      </w:tr>
      <w:tr w:rsidR="00E97AC2" w:rsidRPr="00B7584E" w:rsidTr="004035B0">
        <w:trPr>
          <w:gridAfter w:val="1"/>
          <w:wAfter w:w="6" w:type="dxa"/>
          <w:trHeight w:val="328"/>
        </w:trPr>
        <w:tc>
          <w:tcPr>
            <w:tcW w:w="10874" w:type="dxa"/>
            <w:gridSpan w:val="2"/>
            <w:shd w:val="clear" w:color="auto" w:fill="D9D9D9"/>
            <w:vAlign w:val="center"/>
          </w:tcPr>
          <w:p w:rsidR="00E97AC2" w:rsidRPr="00B7584E" w:rsidRDefault="00E97AC2" w:rsidP="00F04D94">
            <w:pPr>
              <w:tabs>
                <w:tab w:val="left" w:leader="underscore" w:pos="9900"/>
              </w:tabs>
              <w:spacing w:before="60"/>
              <w:ind w:right="-634"/>
              <w:rPr>
                <w:rFonts w:ascii="SVN-Gilroy" w:hAnsi="SVN-Gilroy"/>
                <w:b/>
                <w:szCs w:val="24"/>
              </w:rPr>
            </w:pPr>
            <w:r>
              <w:rPr>
                <w:rFonts w:ascii="SVN-Gilroy" w:hAnsi="SVN-Gilroy"/>
                <w:b/>
                <w:szCs w:val="24"/>
              </w:rPr>
              <w:t>3. Thông tin FATCA và các thông tin nhận biết khác của Khách hàng</w:t>
            </w:r>
          </w:p>
        </w:tc>
      </w:tr>
      <w:tr w:rsidR="00E97AC2" w:rsidRPr="00B7584E" w:rsidTr="002B0360">
        <w:trPr>
          <w:gridAfter w:val="1"/>
          <w:wAfter w:w="6" w:type="dxa"/>
          <w:trHeight w:val="855"/>
        </w:trPr>
        <w:tc>
          <w:tcPr>
            <w:tcW w:w="10874" w:type="dxa"/>
            <w:gridSpan w:val="2"/>
            <w:shd w:val="clear" w:color="auto" w:fill="auto"/>
            <w:vAlign w:val="center"/>
          </w:tcPr>
          <w:p w:rsidR="00E97AC2" w:rsidRDefault="009F7AFF" w:rsidP="002B0360">
            <w:pPr>
              <w:tabs>
                <w:tab w:val="left" w:leader="underscore" w:pos="9900"/>
              </w:tabs>
              <w:ind w:right="-30"/>
              <w:jc w:val="both"/>
              <w:rPr>
                <w:rFonts w:ascii="SVN-Gilroy" w:hAnsi="SVN-Gilroy"/>
                <w:b/>
                <w:szCs w:val="24"/>
              </w:rPr>
            </w:pPr>
            <w:r>
              <w:rPr>
                <w:rFonts w:ascii="SVN-Gilroy" w:hAnsi="SVN-Gilroy"/>
                <w:szCs w:val="24"/>
              </w:rPr>
              <w:t xml:space="preserve">Chi tiết </w:t>
            </w:r>
            <w:r w:rsidR="00D346AD">
              <w:rPr>
                <w:rFonts w:ascii="SVN-Gilroy" w:hAnsi="SVN-Gilroy"/>
                <w:szCs w:val="24"/>
              </w:rPr>
              <w:t>các</w:t>
            </w:r>
            <w:r>
              <w:rPr>
                <w:rFonts w:ascii="SVN-Gilroy" w:hAnsi="SVN-Gilroy"/>
                <w:szCs w:val="24"/>
              </w:rPr>
              <w:t xml:space="preserve"> thông tin FATCA và các thông tin nhận biết khác của </w:t>
            </w:r>
            <w:r w:rsidR="00D346AD">
              <w:rPr>
                <w:rFonts w:ascii="SVN-Gilroy" w:hAnsi="SVN-Gilroy"/>
                <w:szCs w:val="24"/>
              </w:rPr>
              <w:t>Chúng tôi</w:t>
            </w:r>
            <w:r>
              <w:rPr>
                <w:rFonts w:ascii="SVN-Gilroy" w:hAnsi="SVN-Gilroy"/>
                <w:szCs w:val="24"/>
              </w:rPr>
              <w:t xml:space="preserve"> được </w:t>
            </w:r>
            <w:r w:rsidR="001E5B9B">
              <w:rPr>
                <w:rFonts w:ascii="SVN-Gilroy" w:hAnsi="SVN-Gilroy"/>
                <w:szCs w:val="24"/>
              </w:rPr>
              <w:t>cung cấp</w:t>
            </w:r>
            <w:r>
              <w:rPr>
                <w:rFonts w:ascii="SVN-Gilroy" w:hAnsi="SVN-Gilroy"/>
                <w:szCs w:val="24"/>
              </w:rPr>
              <w:t xml:space="preserve"> tại Phụ lục Nhận biết Khách hàng và thu thập thông tin FATCA đính kèm Giấy đề nghị này.</w:t>
            </w:r>
          </w:p>
        </w:tc>
      </w:tr>
      <w:tr w:rsidR="000462BB" w:rsidRPr="00B7584E" w:rsidTr="004035B0">
        <w:trPr>
          <w:gridAfter w:val="1"/>
          <w:wAfter w:w="6" w:type="dxa"/>
          <w:trHeight w:val="328"/>
        </w:trPr>
        <w:tc>
          <w:tcPr>
            <w:tcW w:w="10874" w:type="dxa"/>
            <w:gridSpan w:val="2"/>
            <w:shd w:val="clear" w:color="auto" w:fill="D9D9D9"/>
            <w:vAlign w:val="center"/>
            <w:hideMark/>
          </w:tcPr>
          <w:p w:rsidR="000462BB" w:rsidRPr="00B7584E" w:rsidRDefault="00CF4016" w:rsidP="00F04D94">
            <w:pPr>
              <w:tabs>
                <w:tab w:val="left" w:leader="underscore" w:pos="9900"/>
              </w:tabs>
              <w:spacing w:before="60"/>
              <w:ind w:right="-634"/>
              <w:rPr>
                <w:rFonts w:ascii="SVN-Gilroy" w:hAnsi="SVN-Gilroy"/>
                <w:b/>
                <w:i/>
                <w:szCs w:val="24"/>
              </w:rPr>
            </w:pPr>
            <w:r w:rsidRPr="00B7584E">
              <w:rPr>
                <w:rFonts w:ascii="SVN-Gilroy" w:hAnsi="SVN-Gilroy"/>
                <w:b/>
                <w:szCs w:val="24"/>
              </w:rPr>
              <w:t>II. ĐỀ NGHỊ ĐĂNG KÝ DỊCH VỤ CỦA KHÁCH HÀNG</w:t>
            </w:r>
            <w:r w:rsidR="00601DC0" w:rsidRPr="00B7584E">
              <w:rPr>
                <w:rFonts w:ascii="SVN-Gilroy" w:hAnsi="SVN-Gilroy"/>
                <w:b/>
                <w:szCs w:val="24"/>
              </w:rPr>
              <w:t>*</w:t>
            </w:r>
          </w:p>
        </w:tc>
      </w:tr>
      <w:tr w:rsidR="000210C6" w:rsidRPr="00B7584E" w:rsidTr="004035B0">
        <w:trPr>
          <w:gridAfter w:val="1"/>
          <w:wAfter w:w="6" w:type="dxa"/>
          <w:trHeight w:val="328"/>
        </w:trPr>
        <w:tc>
          <w:tcPr>
            <w:tcW w:w="10874" w:type="dxa"/>
            <w:gridSpan w:val="2"/>
            <w:shd w:val="clear" w:color="auto" w:fill="auto"/>
            <w:vAlign w:val="center"/>
          </w:tcPr>
          <w:p w:rsidR="000210C6" w:rsidRPr="00B7584E" w:rsidRDefault="006B739A" w:rsidP="00E00406">
            <w:pPr>
              <w:tabs>
                <w:tab w:val="left" w:leader="underscore" w:pos="9900"/>
              </w:tabs>
              <w:spacing w:before="60"/>
              <w:ind w:right="122"/>
              <w:jc w:val="both"/>
              <w:rPr>
                <w:rFonts w:ascii="SVN-Gilroy" w:hAnsi="SVN-Gilroy"/>
                <w:b/>
                <w:szCs w:val="24"/>
              </w:rPr>
            </w:pPr>
            <w:r w:rsidRPr="00B7584E">
              <w:rPr>
                <w:rFonts w:ascii="SVN-Gilroy" w:hAnsi="SVN-Gilroy"/>
                <w:b/>
                <w:szCs w:val="24"/>
              </w:rPr>
              <w:t>Bằng Giấy đề nghị đăng ký kiêm hợp đồng sử dụng dịch vụ này (sau đây gọi chung là “Giấy đề nghị”)</w:t>
            </w:r>
            <w:r w:rsidR="00235C8B">
              <w:rPr>
                <w:rFonts w:ascii="SVN-Gilroy" w:hAnsi="SVN-Gilroy"/>
                <w:b/>
                <w:szCs w:val="24"/>
              </w:rPr>
              <w:t>,</w:t>
            </w:r>
            <w:r w:rsidR="00A26700">
              <w:rPr>
                <w:rFonts w:ascii="SVN-Gilroy" w:hAnsi="SVN-Gilroy"/>
                <w:b/>
                <w:szCs w:val="24"/>
              </w:rPr>
              <w:t xml:space="preserve">  </w:t>
            </w:r>
            <w:r w:rsidR="00D94A42">
              <w:rPr>
                <w:rFonts w:ascii="SVN-Gilroy" w:hAnsi="SVN-Gilroy"/>
                <w:b/>
                <w:szCs w:val="24"/>
              </w:rPr>
              <w:t>đ</w:t>
            </w:r>
            <w:r w:rsidRPr="00B7584E">
              <w:rPr>
                <w:rFonts w:ascii="SVN-Gilroy" w:hAnsi="SVN-Gilroy"/>
                <w:b/>
                <w:szCs w:val="24"/>
              </w:rPr>
              <w:t>ề nghị Quý Ngân hàng đăng ký dịch vụ cho Chúng tôi theo nhu cầu dưới đây:</w:t>
            </w:r>
          </w:p>
          <w:tbl>
            <w:tblPr>
              <w:tblW w:w="10914" w:type="dxa"/>
              <w:tblLayout w:type="fixed"/>
              <w:tblLook w:val="04A0" w:firstRow="1" w:lastRow="0" w:firstColumn="1" w:lastColumn="0" w:noHBand="0" w:noVBand="1"/>
            </w:tblPr>
            <w:tblGrid>
              <w:gridCol w:w="4991"/>
              <w:gridCol w:w="5923"/>
            </w:tblGrid>
            <w:tr w:rsidR="009C32CD" w:rsidRPr="00B7584E" w:rsidTr="002B0360">
              <w:tc>
                <w:tcPr>
                  <w:tcW w:w="4991" w:type="dxa"/>
                  <w:shd w:val="clear" w:color="auto" w:fill="auto"/>
                </w:tcPr>
                <w:p w:rsidR="009C32CD" w:rsidRPr="00B7584E" w:rsidRDefault="009C32CD" w:rsidP="00E00406">
                  <w:pPr>
                    <w:tabs>
                      <w:tab w:val="left" w:leader="underscore" w:pos="9900"/>
                    </w:tabs>
                    <w:spacing w:before="60"/>
                    <w:ind w:right="-634"/>
                    <w:jc w:val="both"/>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 xml:space="preserve"> </w:t>
                  </w:r>
                  <w:r w:rsidRPr="00B7584E">
                    <w:rPr>
                      <w:rFonts w:ascii="SVN-Gilroy" w:hAnsi="SVN-Gilroy" w:cs="Cambria"/>
                      <w:szCs w:val="24"/>
                    </w:rPr>
                    <w:t>Đă</w:t>
                  </w:r>
                  <w:r w:rsidRPr="00B7584E">
                    <w:rPr>
                      <w:rFonts w:ascii="SVN-Gilroy" w:hAnsi="SVN-Gilroy"/>
                      <w:szCs w:val="24"/>
                    </w:rPr>
                    <w:t>ng ký m</w:t>
                  </w:r>
                  <w:r w:rsidRPr="00B7584E">
                    <w:rPr>
                      <w:rFonts w:ascii="SVN-Gilroy" w:hAnsi="SVN-Gilroy" w:cs="Cambria"/>
                      <w:szCs w:val="24"/>
                    </w:rPr>
                    <w:t>ở</w:t>
                  </w:r>
                  <w:r w:rsidRPr="00B7584E">
                    <w:rPr>
                      <w:rFonts w:ascii="SVN-Gilroy" w:hAnsi="SVN-Gilroy"/>
                      <w:szCs w:val="24"/>
                    </w:rPr>
                    <w:t xml:space="preserve"> t</w:t>
                  </w:r>
                  <w:r w:rsidRPr="00B7584E">
                    <w:rPr>
                      <w:rFonts w:ascii="SVN-Gilroy" w:hAnsi="SVN-Gilroy" w:cs="VNI-Times"/>
                      <w:szCs w:val="24"/>
                    </w:rPr>
                    <w:t>à</w:t>
                  </w:r>
                  <w:r w:rsidRPr="00B7584E">
                    <w:rPr>
                      <w:rFonts w:ascii="SVN-Gilroy" w:hAnsi="SVN-Gilroy"/>
                      <w:szCs w:val="24"/>
                    </w:rPr>
                    <w:t>i kho</w:t>
                  </w:r>
                  <w:r w:rsidRPr="00B7584E">
                    <w:rPr>
                      <w:rFonts w:ascii="SVN-Gilroy" w:hAnsi="SVN-Gilroy" w:cs="Cambria"/>
                      <w:szCs w:val="24"/>
                    </w:rPr>
                    <w:t>ả</w:t>
                  </w:r>
                  <w:r w:rsidRPr="00B7584E">
                    <w:rPr>
                      <w:rFonts w:ascii="SVN-Gilroy" w:hAnsi="SVN-Gilroy"/>
                      <w:szCs w:val="24"/>
                    </w:rPr>
                    <w:t>n thanh to</w:t>
                  </w:r>
                  <w:r w:rsidRPr="00B7584E">
                    <w:rPr>
                      <w:rFonts w:ascii="SVN-Gilroy" w:hAnsi="SVN-Gilroy" w:cs="VNI-Times"/>
                      <w:szCs w:val="24"/>
                    </w:rPr>
                    <w:t>á</w:t>
                  </w:r>
                  <w:r w:rsidRPr="00B7584E">
                    <w:rPr>
                      <w:rFonts w:ascii="SVN-Gilroy" w:hAnsi="SVN-Gilroy"/>
                      <w:szCs w:val="24"/>
                    </w:rPr>
                    <w:t xml:space="preserve">n </w:t>
                  </w:r>
                </w:p>
              </w:tc>
              <w:tc>
                <w:tcPr>
                  <w:tcW w:w="5923" w:type="dxa"/>
                  <w:shd w:val="clear" w:color="auto" w:fill="auto"/>
                </w:tcPr>
                <w:p w:rsidR="009C32CD" w:rsidRPr="00B7584E" w:rsidRDefault="009C32CD" w:rsidP="00E00406">
                  <w:pPr>
                    <w:tabs>
                      <w:tab w:val="left" w:leader="underscore" w:pos="9900"/>
                    </w:tabs>
                    <w:spacing w:before="60"/>
                    <w:ind w:right="-634"/>
                    <w:jc w:val="both"/>
                    <w:rPr>
                      <w:rFonts w:ascii="SVN-Gilroy" w:hAnsi="SVN-Gilroy" w:cs="Cambria"/>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 xml:space="preserve"> </w:t>
                  </w:r>
                  <w:r w:rsidR="00F66ADA" w:rsidRPr="00B7584E">
                    <w:rPr>
                      <w:rFonts w:ascii="SVN-Gilroy" w:hAnsi="SVN-Gilroy" w:cs="Cambria"/>
                      <w:szCs w:val="24"/>
                    </w:rPr>
                    <w:t>Đăng ký</w:t>
                  </w:r>
                  <w:r w:rsidRPr="00B7584E">
                    <w:rPr>
                      <w:rFonts w:ascii="SVN-Gilroy" w:hAnsi="SVN-Gilroy"/>
                      <w:szCs w:val="24"/>
                    </w:rPr>
                    <w:t xml:space="preserve"> ph</w:t>
                  </w:r>
                  <w:r w:rsidRPr="00B7584E">
                    <w:rPr>
                      <w:rFonts w:ascii="SVN-Gilroy" w:hAnsi="SVN-Gilroy" w:cs="VNI-Times"/>
                      <w:szCs w:val="24"/>
                    </w:rPr>
                    <w:t>á</w:t>
                  </w:r>
                  <w:r w:rsidRPr="00B7584E">
                    <w:rPr>
                      <w:rFonts w:ascii="SVN-Gilroy" w:hAnsi="SVN-Gilroy"/>
                      <w:szCs w:val="24"/>
                    </w:rPr>
                    <w:t>t h</w:t>
                  </w:r>
                  <w:r w:rsidRPr="00B7584E">
                    <w:rPr>
                      <w:rFonts w:ascii="SVN-Gilroy" w:hAnsi="SVN-Gilroy" w:cs="VNI-Times"/>
                      <w:szCs w:val="24"/>
                    </w:rPr>
                    <w:t>à</w:t>
                  </w:r>
                  <w:r w:rsidRPr="00B7584E">
                    <w:rPr>
                      <w:rFonts w:ascii="SVN-Gilroy" w:hAnsi="SVN-Gilroy"/>
                      <w:szCs w:val="24"/>
                    </w:rPr>
                    <w:t>nh v</w:t>
                  </w:r>
                  <w:r w:rsidRPr="00B7584E">
                    <w:rPr>
                      <w:rFonts w:ascii="SVN-Gilroy" w:hAnsi="SVN-Gilroy" w:cs="VNI-Times"/>
                      <w:szCs w:val="24"/>
                    </w:rPr>
                    <w:t>à</w:t>
                  </w:r>
                  <w:r w:rsidRPr="00B7584E">
                    <w:rPr>
                      <w:rFonts w:ascii="SVN-Gilroy" w:hAnsi="SVN-Gilroy"/>
                      <w:szCs w:val="24"/>
                    </w:rPr>
                    <w:t xml:space="preserve"> s</w:t>
                  </w:r>
                  <w:r w:rsidRPr="00B7584E">
                    <w:rPr>
                      <w:rFonts w:ascii="SVN-Gilroy" w:hAnsi="SVN-Gilroy" w:cs="Cambria"/>
                      <w:szCs w:val="24"/>
                    </w:rPr>
                    <w:t>ử</w:t>
                  </w:r>
                  <w:r w:rsidRPr="00B7584E">
                    <w:rPr>
                      <w:rFonts w:ascii="SVN-Gilroy" w:hAnsi="SVN-Gilroy"/>
                      <w:szCs w:val="24"/>
                    </w:rPr>
                    <w:t xml:space="preserve"> d</w:t>
                  </w:r>
                  <w:r w:rsidRPr="00B7584E">
                    <w:rPr>
                      <w:rFonts w:ascii="SVN-Gilroy" w:hAnsi="SVN-Gilroy" w:cs="Cambria"/>
                      <w:szCs w:val="24"/>
                    </w:rPr>
                    <w:t>ụ</w:t>
                  </w:r>
                  <w:r w:rsidRPr="00B7584E">
                    <w:rPr>
                      <w:rFonts w:ascii="SVN-Gilroy" w:hAnsi="SVN-Gilroy"/>
                      <w:szCs w:val="24"/>
                    </w:rPr>
                    <w:t>ng th</w:t>
                  </w:r>
                  <w:r w:rsidRPr="00B7584E">
                    <w:rPr>
                      <w:rFonts w:ascii="SVN-Gilroy" w:hAnsi="SVN-Gilroy" w:cs="Cambria"/>
                      <w:szCs w:val="24"/>
                    </w:rPr>
                    <w:t>ẻ</w:t>
                  </w:r>
                  <w:r w:rsidRPr="00B7584E">
                    <w:rPr>
                      <w:rFonts w:ascii="SVN-Gilroy" w:hAnsi="SVN-Gilroy"/>
                      <w:szCs w:val="24"/>
                    </w:rPr>
                    <w:t xml:space="preserve"> ghi n</w:t>
                  </w:r>
                  <w:r w:rsidRPr="00B7584E">
                    <w:rPr>
                      <w:rFonts w:ascii="SVN-Gilroy" w:hAnsi="SVN-Gilroy" w:cs="Cambria"/>
                      <w:szCs w:val="24"/>
                    </w:rPr>
                    <w:t>ợ</w:t>
                  </w:r>
                </w:p>
              </w:tc>
            </w:tr>
            <w:tr w:rsidR="009C32CD" w:rsidRPr="00B7584E" w:rsidTr="002B0360">
              <w:tc>
                <w:tcPr>
                  <w:tcW w:w="4991" w:type="dxa"/>
                  <w:shd w:val="clear" w:color="auto" w:fill="auto"/>
                </w:tcPr>
                <w:p w:rsidR="009C32CD" w:rsidRPr="00B7584E" w:rsidRDefault="009C32CD" w:rsidP="00E00406">
                  <w:pPr>
                    <w:tabs>
                      <w:tab w:val="left" w:leader="underscore" w:pos="9900"/>
                    </w:tabs>
                    <w:ind w:right="-634"/>
                    <w:jc w:val="both"/>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 xml:space="preserve"> </w:t>
                  </w:r>
                  <w:r w:rsidRPr="00B7584E">
                    <w:rPr>
                      <w:rFonts w:ascii="SVN-Gilroy" w:hAnsi="SVN-Gilroy" w:cs="Cambria"/>
                      <w:szCs w:val="24"/>
                    </w:rPr>
                    <w:t>Đă</w:t>
                  </w:r>
                  <w:r w:rsidRPr="00B7584E">
                    <w:rPr>
                      <w:rFonts w:ascii="SVN-Gilroy" w:hAnsi="SVN-Gilroy"/>
                      <w:szCs w:val="24"/>
                    </w:rPr>
                    <w:t>ng k</w:t>
                  </w:r>
                  <w:r w:rsidRPr="00B7584E">
                    <w:rPr>
                      <w:rFonts w:ascii="SVN-Gilroy" w:hAnsi="SVN-Gilroy" w:cs="VNI-Times"/>
                      <w:szCs w:val="24"/>
                    </w:rPr>
                    <w:t>ý</w:t>
                  </w:r>
                  <w:r w:rsidRPr="00B7584E">
                    <w:rPr>
                      <w:rFonts w:ascii="SVN-Gilroy" w:hAnsi="SVN-Gilroy"/>
                      <w:szCs w:val="24"/>
                    </w:rPr>
                    <w:t xml:space="preserve"> m</w:t>
                  </w:r>
                  <w:r w:rsidRPr="00B7584E">
                    <w:rPr>
                      <w:rFonts w:ascii="SVN-Gilroy" w:hAnsi="SVN-Gilroy" w:cs="Cambria"/>
                      <w:szCs w:val="24"/>
                    </w:rPr>
                    <w:t>ở</w:t>
                  </w:r>
                  <w:r w:rsidRPr="00B7584E">
                    <w:rPr>
                      <w:rFonts w:ascii="SVN-Gilroy" w:hAnsi="SVN-Gilroy"/>
                      <w:szCs w:val="24"/>
                    </w:rPr>
                    <w:t xml:space="preserve"> t</w:t>
                  </w:r>
                  <w:r w:rsidRPr="00B7584E">
                    <w:rPr>
                      <w:rFonts w:ascii="SVN-Gilroy" w:hAnsi="SVN-Gilroy" w:cs="VNI-Times"/>
                      <w:szCs w:val="24"/>
                    </w:rPr>
                    <w:t>à</w:t>
                  </w:r>
                  <w:r w:rsidRPr="00B7584E">
                    <w:rPr>
                      <w:rFonts w:ascii="SVN-Gilroy" w:hAnsi="SVN-Gilroy"/>
                      <w:szCs w:val="24"/>
                    </w:rPr>
                    <w:t>i kho</w:t>
                  </w:r>
                  <w:r w:rsidRPr="00B7584E">
                    <w:rPr>
                      <w:rFonts w:ascii="SVN-Gilroy" w:hAnsi="SVN-Gilroy" w:cs="Cambria"/>
                      <w:szCs w:val="24"/>
                    </w:rPr>
                    <w:t>ả</w:t>
                  </w:r>
                  <w:r w:rsidRPr="00B7584E">
                    <w:rPr>
                      <w:rFonts w:ascii="SVN-Gilroy" w:hAnsi="SVN-Gilroy"/>
                      <w:szCs w:val="24"/>
                    </w:rPr>
                    <w:t>n thanh to</w:t>
                  </w:r>
                  <w:r w:rsidRPr="00B7584E">
                    <w:rPr>
                      <w:rFonts w:ascii="SVN-Gilroy" w:hAnsi="SVN-Gilroy" w:cs="VNI-Times"/>
                      <w:szCs w:val="24"/>
                    </w:rPr>
                    <w:t>á</w:t>
                  </w:r>
                  <w:r w:rsidRPr="00B7584E">
                    <w:rPr>
                      <w:rFonts w:ascii="SVN-Gilroy" w:hAnsi="SVN-Gilroy"/>
                      <w:szCs w:val="24"/>
                    </w:rPr>
                    <w:t>n chung</w:t>
                  </w:r>
                </w:p>
              </w:tc>
              <w:tc>
                <w:tcPr>
                  <w:tcW w:w="5923" w:type="dxa"/>
                  <w:shd w:val="clear" w:color="auto" w:fill="auto"/>
                </w:tcPr>
                <w:p w:rsidR="009C32CD" w:rsidRPr="00B7584E" w:rsidRDefault="009C32CD" w:rsidP="00E00406">
                  <w:pPr>
                    <w:tabs>
                      <w:tab w:val="left" w:leader="underscore" w:pos="9900"/>
                    </w:tabs>
                    <w:ind w:right="-634"/>
                    <w:jc w:val="both"/>
                    <w:rPr>
                      <w:rFonts w:ascii="SVN-Gilroy" w:hAnsi="SVN-Gilroy" w:cs="Courier New"/>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008D64A9" w:rsidRPr="00B7584E">
                    <w:rPr>
                      <w:rFonts w:ascii="SVN-Gilroy" w:hAnsi="SVN-Gilroy" w:cs="Courier New"/>
                      <w:szCs w:val="24"/>
                    </w:rPr>
                    <w:t xml:space="preserve"> </w:t>
                  </w:r>
                  <w:r w:rsidR="00F64B12" w:rsidRPr="00B7584E">
                    <w:rPr>
                      <w:rFonts w:ascii="SVN-Gilroy" w:hAnsi="SVN-Gilroy" w:cs="Courier New"/>
                      <w:szCs w:val="24"/>
                    </w:rPr>
                    <w:t>Đ</w:t>
                  </w:r>
                  <w:r w:rsidRPr="00B7584E">
                    <w:rPr>
                      <w:rFonts w:ascii="SVN-Gilroy" w:hAnsi="SVN-Gilroy" w:cs="Courier New"/>
                      <w:szCs w:val="24"/>
                    </w:rPr>
                    <w:t>ăng ký sử dụng dịch vụ Giao dịch qua Fax</w:t>
                  </w:r>
                </w:p>
              </w:tc>
            </w:tr>
            <w:tr w:rsidR="009C32CD" w:rsidRPr="00B7584E" w:rsidTr="002B0360">
              <w:tc>
                <w:tcPr>
                  <w:tcW w:w="4991" w:type="dxa"/>
                  <w:shd w:val="clear" w:color="auto" w:fill="auto"/>
                </w:tcPr>
                <w:p w:rsidR="009C32CD" w:rsidRPr="00B7584E" w:rsidRDefault="009C32CD" w:rsidP="00E00406">
                  <w:pPr>
                    <w:tabs>
                      <w:tab w:val="left" w:leader="underscore" w:pos="9900"/>
                    </w:tabs>
                    <w:ind w:right="-634"/>
                    <w:jc w:val="both"/>
                    <w:rPr>
                      <w:rFonts w:ascii="SVN-Gilroy" w:hAnsi="SVN-Gilroy"/>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Pr="00B7584E">
                    <w:rPr>
                      <w:rFonts w:ascii="SVN-Gilroy" w:hAnsi="SVN-Gilroy"/>
                      <w:szCs w:val="24"/>
                    </w:rPr>
                    <w:t xml:space="preserve"> </w:t>
                  </w:r>
                  <w:r w:rsidRPr="00B7584E">
                    <w:rPr>
                      <w:rFonts w:ascii="SVN-Gilroy" w:hAnsi="SVN-Gilroy" w:cs="Cambria"/>
                      <w:szCs w:val="24"/>
                    </w:rPr>
                    <w:t>Đă</w:t>
                  </w:r>
                  <w:r w:rsidRPr="00B7584E">
                    <w:rPr>
                      <w:rFonts w:ascii="SVN-Gilroy" w:hAnsi="SVN-Gilroy"/>
                      <w:szCs w:val="24"/>
                    </w:rPr>
                    <w:t>ng k</w:t>
                  </w:r>
                  <w:r w:rsidRPr="00B7584E">
                    <w:rPr>
                      <w:rFonts w:ascii="SVN-Gilroy" w:hAnsi="SVN-Gilroy" w:cs="VNI-Times"/>
                      <w:szCs w:val="24"/>
                    </w:rPr>
                    <w:t>ý</w:t>
                  </w:r>
                  <w:r w:rsidRPr="00B7584E">
                    <w:rPr>
                      <w:rFonts w:ascii="SVN-Gilroy" w:hAnsi="SVN-Gilroy"/>
                      <w:szCs w:val="24"/>
                    </w:rPr>
                    <w:t xml:space="preserve"> s</w:t>
                  </w:r>
                  <w:r w:rsidRPr="00B7584E">
                    <w:rPr>
                      <w:rFonts w:ascii="SVN-Gilroy" w:hAnsi="SVN-Gilroy" w:cs="Cambria"/>
                      <w:szCs w:val="24"/>
                    </w:rPr>
                    <w:t>ử</w:t>
                  </w:r>
                  <w:r w:rsidRPr="00B7584E">
                    <w:rPr>
                      <w:rFonts w:ascii="SVN-Gilroy" w:hAnsi="SVN-Gilroy"/>
                      <w:szCs w:val="24"/>
                    </w:rPr>
                    <w:t xml:space="preserve"> d</w:t>
                  </w:r>
                  <w:r w:rsidRPr="00B7584E">
                    <w:rPr>
                      <w:rFonts w:ascii="SVN-Gilroy" w:hAnsi="SVN-Gilroy" w:cs="Cambria"/>
                      <w:szCs w:val="24"/>
                    </w:rPr>
                    <w:t>ụ</w:t>
                  </w:r>
                  <w:r w:rsidRPr="00B7584E">
                    <w:rPr>
                      <w:rFonts w:ascii="SVN-Gilroy" w:hAnsi="SVN-Gilroy"/>
                      <w:szCs w:val="24"/>
                    </w:rPr>
                    <w:t>ng d</w:t>
                  </w:r>
                  <w:r w:rsidRPr="00B7584E">
                    <w:rPr>
                      <w:rFonts w:ascii="SVN-Gilroy" w:hAnsi="SVN-Gilroy" w:cs="Cambria"/>
                      <w:szCs w:val="24"/>
                    </w:rPr>
                    <w:t>ị</w:t>
                  </w:r>
                  <w:r w:rsidRPr="00B7584E">
                    <w:rPr>
                      <w:rFonts w:ascii="SVN-Gilroy" w:hAnsi="SVN-Gilroy"/>
                      <w:szCs w:val="24"/>
                    </w:rPr>
                    <w:t>ch v</w:t>
                  </w:r>
                  <w:r w:rsidRPr="00B7584E">
                    <w:rPr>
                      <w:rFonts w:ascii="SVN-Gilroy" w:hAnsi="SVN-Gilroy" w:cs="Cambria"/>
                      <w:szCs w:val="24"/>
                    </w:rPr>
                    <w:t>ụ</w:t>
                  </w:r>
                  <w:r w:rsidRPr="00B7584E">
                    <w:rPr>
                      <w:rFonts w:ascii="SVN-Gilroy" w:hAnsi="SVN-Gilroy"/>
                      <w:szCs w:val="24"/>
                    </w:rPr>
                    <w:t xml:space="preserve"> VPBank NeoBiz </w:t>
                  </w:r>
                </w:p>
              </w:tc>
              <w:tc>
                <w:tcPr>
                  <w:tcW w:w="5923" w:type="dxa"/>
                  <w:shd w:val="clear" w:color="auto" w:fill="auto"/>
                </w:tcPr>
                <w:p w:rsidR="009C32CD" w:rsidRPr="00B7584E" w:rsidRDefault="009C32CD" w:rsidP="00E00406">
                  <w:pPr>
                    <w:tabs>
                      <w:tab w:val="left" w:leader="underscore" w:pos="9900"/>
                    </w:tabs>
                    <w:ind w:right="-634"/>
                    <w:jc w:val="both"/>
                    <w:rPr>
                      <w:rFonts w:ascii="SVN-Gilroy" w:hAnsi="SVN-Gilroy" w:cs="Cambria"/>
                      <w:szCs w:val="24"/>
                    </w:rPr>
                  </w:pPr>
                  <w:r w:rsidRPr="00B7584E">
                    <w:rPr>
                      <w:rFonts w:ascii="SVN-Gilroy" w:hAnsi="SVN-Gilroy" w:cs="Courier New"/>
                      <w:szCs w:val="24"/>
                    </w:rPr>
                    <w:fldChar w:fldCharType="begin">
                      <w:ffData>
                        <w:name w:val="Check1"/>
                        <w:enabled/>
                        <w:calcOnExit w:val="0"/>
                        <w:checkBox>
                          <w:sizeAuto/>
                          <w:default w:val="0"/>
                        </w:checkBox>
                      </w:ffData>
                    </w:fldChar>
                  </w:r>
                  <w:r w:rsidRPr="00B7584E">
                    <w:rPr>
                      <w:rFonts w:ascii="SVN-Gilroy" w:hAnsi="SVN-Gilroy" w:cs="Courier New"/>
                      <w:szCs w:val="24"/>
                    </w:rPr>
                    <w:instrText xml:space="preserve"> FORMCHECKBOX </w:instrText>
                  </w:r>
                  <w:r w:rsidR="00844485">
                    <w:rPr>
                      <w:rFonts w:ascii="SVN-Gilroy" w:hAnsi="SVN-Gilroy" w:cs="Courier New"/>
                      <w:szCs w:val="24"/>
                    </w:rPr>
                  </w:r>
                  <w:r w:rsidR="00844485">
                    <w:rPr>
                      <w:rFonts w:ascii="SVN-Gilroy" w:hAnsi="SVN-Gilroy" w:cs="Courier New"/>
                      <w:szCs w:val="24"/>
                    </w:rPr>
                    <w:fldChar w:fldCharType="separate"/>
                  </w:r>
                  <w:r w:rsidRPr="00B7584E">
                    <w:rPr>
                      <w:rFonts w:ascii="SVN-Gilroy" w:hAnsi="SVN-Gilroy" w:cs="Courier New"/>
                      <w:szCs w:val="24"/>
                    </w:rPr>
                    <w:fldChar w:fldCharType="end"/>
                  </w:r>
                  <w:r w:rsidR="008D64A9" w:rsidRPr="00B7584E">
                    <w:rPr>
                      <w:rFonts w:ascii="SVN-Gilroy" w:hAnsi="SVN-Gilroy" w:cs="Courier New"/>
                      <w:szCs w:val="24"/>
                    </w:rPr>
                    <w:t xml:space="preserve"> </w:t>
                  </w:r>
                  <w:r w:rsidR="00F64B12" w:rsidRPr="00B7584E">
                    <w:rPr>
                      <w:rFonts w:ascii="SVN-Gilroy" w:hAnsi="SVN-Gilroy" w:cs="Courier New"/>
                      <w:szCs w:val="24"/>
                    </w:rPr>
                    <w:t>Đ</w:t>
                  </w:r>
                  <w:r w:rsidRPr="00B7584E">
                    <w:rPr>
                      <w:rFonts w:ascii="SVN-Gilroy" w:hAnsi="SVN-Gilroy" w:cs="Courier New"/>
                      <w:szCs w:val="24"/>
                    </w:rPr>
                    <w:t>ăng ký sử dụng dịch vụ Giao dịch qua Email</w:t>
                  </w:r>
                </w:p>
              </w:tc>
            </w:tr>
            <w:tr w:rsidR="009F7AFF" w:rsidRPr="00B7584E" w:rsidTr="009F7AFF">
              <w:tc>
                <w:tcPr>
                  <w:tcW w:w="10914" w:type="dxa"/>
                  <w:gridSpan w:val="2"/>
                  <w:shd w:val="clear" w:color="auto" w:fill="auto"/>
                </w:tcPr>
                <w:p w:rsidR="009F7AFF" w:rsidRPr="00B7584E" w:rsidRDefault="009F7AFF" w:rsidP="00E00406">
                  <w:pPr>
                    <w:tabs>
                      <w:tab w:val="left" w:leader="underscore" w:pos="9900"/>
                    </w:tabs>
                    <w:ind w:right="-634"/>
                    <w:jc w:val="both"/>
                    <w:rPr>
                      <w:rFonts w:ascii="SVN-Gilroy" w:hAnsi="SVN-Gilroy" w:cs="Courier New"/>
                      <w:szCs w:val="24"/>
                    </w:rPr>
                  </w:pPr>
                </w:p>
              </w:tc>
            </w:tr>
          </w:tbl>
          <w:p w:rsidR="004E7F94" w:rsidRPr="00B7584E" w:rsidRDefault="0072556E" w:rsidP="004035B0">
            <w:pPr>
              <w:tabs>
                <w:tab w:val="left" w:leader="underscore" w:pos="9900"/>
              </w:tabs>
              <w:spacing w:before="60"/>
              <w:ind w:right="110"/>
              <w:jc w:val="both"/>
              <w:rPr>
                <w:rFonts w:ascii="SVN-Gilroy" w:hAnsi="SVN-Gilroy"/>
                <w:szCs w:val="24"/>
              </w:rPr>
            </w:pPr>
            <w:r w:rsidRPr="00B7584E">
              <w:rPr>
                <w:rFonts w:ascii="SVN-Gilroy" w:hAnsi="SVN-Gilroy"/>
                <w:szCs w:val="24"/>
              </w:rPr>
              <w:t xml:space="preserve">Chi tiết nội dung đăng ký dịch vụ của Chúng tôi được nêu tại (các) </w:t>
            </w:r>
            <w:r w:rsidR="00D55FE4" w:rsidRPr="00B7584E">
              <w:rPr>
                <w:rFonts w:ascii="SVN-Gilroy" w:hAnsi="SVN-Gilroy"/>
                <w:szCs w:val="24"/>
              </w:rPr>
              <w:t>P</w:t>
            </w:r>
            <w:r w:rsidRPr="00B7584E">
              <w:rPr>
                <w:rFonts w:ascii="SVN-Gilroy" w:hAnsi="SVN-Gilroy"/>
                <w:szCs w:val="24"/>
              </w:rPr>
              <w:t xml:space="preserve">hụ lục đính kèm Giấy đề nghị này, bao gồm: </w:t>
            </w:r>
          </w:p>
          <w:p w:rsidR="0072556E" w:rsidRPr="00B7584E" w:rsidRDefault="00886C1A" w:rsidP="00E00406">
            <w:pPr>
              <w:spacing w:before="60"/>
              <w:jc w:val="both"/>
              <w:rPr>
                <w:rFonts w:ascii="SVN-Gilroy" w:hAnsi="SVN-Gilroy"/>
                <w:szCs w:val="24"/>
              </w:rPr>
            </w:pPr>
            <w:r w:rsidRPr="00B7584E">
              <w:rPr>
                <w:rFonts w:ascii="SVN-Gilroy" w:hAnsi="SVN-Gilroy"/>
                <w:szCs w:val="24"/>
              </w:rPr>
              <w:t>- Phụ lục</w:t>
            </w:r>
            <w:r w:rsidR="0042014D" w:rsidRPr="00B7584E">
              <w:rPr>
                <w:rFonts w:ascii="SVN-Gilroy" w:hAnsi="SVN-Gilroy"/>
                <w:szCs w:val="24"/>
              </w:rPr>
              <w:t xml:space="preserve"> </w:t>
            </w:r>
            <w:r w:rsidRPr="00B7584E">
              <w:rPr>
                <w:rFonts w:ascii="SVN-Gilroy" w:hAnsi="SVN-Gilroy"/>
                <w:szCs w:val="24"/>
              </w:rPr>
              <w:t>………………………………</w:t>
            </w:r>
            <w:r w:rsidR="00890C0E">
              <w:rPr>
                <w:rFonts w:ascii="SVN-Gilroy" w:hAnsi="SVN-Gilroy"/>
                <w:szCs w:val="24"/>
              </w:rPr>
              <w:t>………………………………………………………….</w:t>
            </w:r>
            <w:r w:rsidRPr="00B7584E">
              <w:rPr>
                <w:rFonts w:ascii="SVN-Gilroy" w:hAnsi="SVN-Gilroy"/>
                <w:szCs w:val="24"/>
              </w:rPr>
              <w:t>………………………….………..</w:t>
            </w:r>
            <w:r w:rsidR="00B32C6B" w:rsidRPr="00B7584E">
              <w:rPr>
                <w:rFonts w:ascii="SVN-Gilroy" w:hAnsi="SVN-Gilroy"/>
                <w:szCs w:val="24"/>
              </w:rPr>
              <w:t>.……………………</w:t>
            </w:r>
            <w:r w:rsidR="00B32C6B">
              <w:rPr>
                <w:rFonts w:ascii="SVN-Gilroy" w:hAnsi="SVN-Gilroy"/>
                <w:szCs w:val="24"/>
              </w:rPr>
              <w:t>.</w:t>
            </w:r>
          </w:p>
          <w:p w:rsidR="00886C1A" w:rsidRPr="00B7584E" w:rsidRDefault="00886C1A" w:rsidP="00E00406">
            <w:pPr>
              <w:spacing w:before="60"/>
              <w:jc w:val="both"/>
              <w:rPr>
                <w:rFonts w:ascii="SVN-Gilroy" w:hAnsi="SVN-Gilroy"/>
                <w:szCs w:val="24"/>
              </w:rPr>
            </w:pPr>
            <w:r w:rsidRPr="00B7584E">
              <w:rPr>
                <w:rFonts w:ascii="SVN-Gilroy" w:hAnsi="SVN-Gilroy"/>
                <w:szCs w:val="24"/>
              </w:rPr>
              <w:t>- Phụ lục</w:t>
            </w:r>
            <w:r w:rsidR="004E7F94" w:rsidRPr="00B7584E">
              <w:rPr>
                <w:rFonts w:ascii="SVN-Gilroy" w:hAnsi="SVN-Gilroy"/>
                <w:szCs w:val="24"/>
              </w:rPr>
              <w:t xml:space="preserve"> </w:t>
            </w:r>
            <w:r w:rsidRPr="00B7584E">
              <w:rPr>
                <w:rFonts w:ascii="SVN-Gilroy" w:hAnsi="SVN-Gilroy"/>
                <w:szCs w:val="24"/>
              </w:rPr>
              <w:t>……………………………</w:t>
            </w:r>
            <w:r w:rsidR="00890C0E">
              <w:rPr>
                <w:rFonts w:ascii="SVN-Gilroy" w:hAnsi="SVN-Gilroy"/>
                <w:szCs w:val="24"/>
              </w:rPr>
              <w:t>………………………………………………………….</w:t>
            </w:r>
            <w:r w:rsidRPr="00B7584E">
              <w:rPr>
                <w:rFonts w:ascii="SVN-Gilroy" w:hAnsi="SVN-Gilroy"/>
                <w:szCs w:val="24"/>
              </w:rPr>
              <w:t>…………………………….……….</w:t>
            </w:r>
            <w:r w:rsidR="00B32C6B" w:rsidRPr="00B7584E">
              <w:rPr>
                <w:rFonts w:ascii="SVN-Gilroy" w:hAnsi="SVN-Gilroy"/>
                <w:szCs w:val="24"/>
              </w:rPr>
              <w:t>.……………………</w:t>
            </w:r>
            <w:r w:rsidR="00B32C6B">
              <w:rPr>
                <w:rFonts w:ascii="SVN-Gilroy" w:hAnsi="SVN-Gilroy"/>
                <w:szCs w:val="24"/>
              </w:rPr>
              <w:t>..</w:t>
            </w:r>
          </w:p>
          <w:p w:rsidR="00E577EA" w:rsidRPr="00B7584E" w:rsidRDefault="0072556E" w:rsidP="00E00406">
            <w:pPr>
              <w:spacing w:before="60"/>
              <w:jc w:val="both"/>
              <w:rPr>
                <w:rFonts w:ascii="SVN-Gilroy" w:hAnsi="SVN-Gilroy"/>
                <w:szCs w:val="24"/>
              </w:rPr>
            </w:pPr>
            <w:r w:rsidRPr="00B7584E">
              <w:rPr>
                <w:rFonts w:ascii="SVN-Gilroy" w:hAnsi="SVN-Gilroy"/>
                <w:szCs w:val="24"/>
              </w:rPr>
              <w:t xml:space="preserve">- </w:t>
            </w:r>
            <w:r w:rsidR="006B739A" w:rsidRPr="00B7584E">
              <w:rPr>
                <w:rFonts w:ascii="SVN-Gilroy" w:hAnsi="SVN-Gilroy"/>
                <w:szCs w:val="24"/>
              </w:rPr>
              <w:t>Phụ lục</w:t>
            </w:r>
            <w:r w:rsidR="004E7F94" w:rsidRPr="00B7584E">
              <w:rPr>
                <w:rFonts w:ascii="SVN-Gilroy" w:hAnsi="SVN-Gilroy"/>
                <w:szCs w:val="24"/>
              </w:rPr>
              <w:t xml:space="preserve"> </w:t>
            </w:r>
            <w:r w:rsidR="006B739A" w:rsidRPr="00B7584E">
              <w:rPr>
                <w:rFonts w:ascii="SVN-Gilroy" w:hAnsi="SVN-Gilroy"/>
                <w:szCs w:val="24"/>
              </w:rPr>
              <w:t>…………</w:t>
            </w:r>
            <w:r w:rsidR="00E577EA" w:rsidRPr="00B7584E">
              <w:rPr>
                <w:rFonts w:ascii="SVN-Gilroy" w:hAnsi="SVN-Gilroy"/>
                <w:szCs w:val="24"/>
              </w:rPr>
              <w:t>………………</w:t>
            </w:r>
            <w:r w:rsidR="00890C0E">
              <w:rPr>
                <w:rFonts w:ascii="SVN-Gilroy" w:hAnsi="SVN-Gilroy"/>
                <w:szCs w:val="24"/>
              </w:rPr>
              <w:t>………………………………………………………….</w:t>
            </w:r>
            <w:r w:rsidR="00E577EA" w:rsidRPr="00B7584E">
              <w:rPr>
                <w:rFonts w:ascii="SVN-Gilroy" w:hAnsi="SVN-Gilroy"/>
                <w:szCs w:val="24"/>
              </w:rPr>
              <w:t>……………………………….………..</w:t>
            </w:r>
            <w:r w:rsidRPr="00B7584E">
              <w:rPr>
                <w:rFonts w:ascii="SVN-Gilroy" w:hAnsi="SVN-Gilroy"/>
                <w:szCs w:val="24"/>
              </w:rPr>
              <w:t>………</w:t>
            </w:r>
            <w:r w:rsidR="00F64B12" w:rsidRPr="00B7584E">
              <w:rPr>
                <w:rFonts w:ascii="SVN-Gilroy" w:hAnsi="SVN-Gilroy"/>
                <w:szCs w:val="24"/>
              </w:rPr>
              <w:t>……………</w:t>
            </w:r>
            <w:r w:rsidR="00B32C6B">
              <w:rPr>
                <w:rFonts w:ascii="SVN-Gilroy" w:hAnsi="SVN-Gilroy"/>
                <w:szCs w:val="24"/>
              </w:rPr>
              <w:t>……</w:t>
            </w:r>
          </w:p>
          <w:p w:rsidR="00890C0E" w:rsidRPr="00B7584E" w:rsidRDefault="00890C0E" w:rsidP="00E00406">
            <w:pPr>
              <w:spacing w:before="60"/>
              <w:jc w:val="both"/>
              <w:rPr>
                <w:rFonts w:ascii="SVN-Gilroy" w:hAnsi="SVN-Gilroy"/>
                <w:szCs w:val="24"/>
              </w:rPr>
            </w:pPr>
            <w:r w:rsidRPr="00B7584E">
              <w:rPr>
                <w:rFonts w:ascii="SVN-Gilroy" w:hAnsi="SVN-Gilroy"/>
                <w:szCs w:val="24"/>
              </w:rPr>
              <w:t>- Phụ lục …………………………</w:t>
            </w:r>
            <w:r>
              <w:rPr>
                <w:rFonts w:ascii="SVN-Gilroy" w:hAnsi="SVN-Gilroy"/>
                <w:szCs w:val="24"/>
              </w:rPr>
              <w:t>………………………………………………………….</w:t>
            </w:r>
            <w:r w:rsidRPr="00B7584E">
              <w:rPr>
                <w:rFonts w:ascii="SVN-Gilroy" w:hAnsi="SVN-Gilroy"/>
                <w:szCs w:val="24"/>
              </w:rPr>
              <w:t>……………………………….………..……………………</w:t>
            </w:r>
            <w:r w:rsidR="00B32C6B">
              <w:rPr>
                <w:rFonts w:ascii="SVN-Gilroy" w:hAnsi="SVN-Gilroy"/>
                <w:szCs w:val="24"/>
              </w:rPr>
              <w:t>…..</w:t>
            </w:r>
          </w:p>
          <w:p w:rsidR="00890C0E" w:rsidRPr="00B7584E" w:rsidRDefault="00890C0E" w:rsidP="00E00406">
            <w:pPr>
              <w:spacing w:before="60"/>
              <w:jc w:val="both"/>
              <w:rPr>
                <w:rFonts w:ascii="SVN-Gilroy" w:hAnsi="SVN-Gilroy"/>
                <w:szCs w:val="24"/>
              </w:rPr>
            </w:pPr>
            <w:r w:rsidRPr="00B7584E">
              <w:rPr>
                <w:rFonts w:ascii="SVN-Gilroy" w:hAnsi="SVN-Gilroy"/>
                <w:szCs w:val="24"/>
              </w:rPr>
              <w:t>- Phụ lục …………………………</w:t>
            </w:r>
            <w:r>
              <w:rPr>
                <w:rFonts w:ascii="SVN-Gilroy" w:hAnsi="SVN-Gilroy"/>
                <w:szCs w:val="24"/>
              </w:rPr>
              <w:t>………………………………………………………….</w:t>
            </w:r>
            <w:r w:rsidRPr="00B7584E">
              <w:rPr>
                <w:rFonts w:ascii="SVN-Gilroy" w:hAnsi="SVN-Gilroy"/>
                <w:szCs w:val="24"/>
              </w:rPr>
              <w:t>……………………………….………..……………………………</w:t>
            </w:r>
          </w:p>
          <w:p w:rsidR="006B739A" w:rsidRPr="00B7584E" w:rsidRDefault="00886C1A" w:rsidP="00E00406">
            <w:pPr>
              <w:tabs>
                <w:tab w:val="left" w:leader="underscore" w:pos="9900"/>
              </w:tabs>
              <w:spacing w:before="60"/>
              <w:ind w:right="122"/>
              <w:jc w:val="both"/>
              <w:rPr>
                <w:rFonts w:ascii="SVN-Gilroy" w:hAnsi="SVN-Gilroy"/>
                <w:b/>
                <w:szCs w:val="24"/>
              </w:rPr>
            </w:pPr>
            <w:r w:rsidRPr="00B7584E">
              <w:rPr>
                <w:rFonts w:ascii="SVN-Gilroy" w:hAnsi="SVN-Gilroy"/>
                <w:szCs w:val="24"/>
              </w:rPr>
              <w:t xml:space="preserve"> </w:t>
            </w:r>
            <w:r w:rsidR="006B739A" w:rsidRPr="00B7584E">
              <w:rPr>
                <w:rFonts w:ascii="SVN-Gilroy" w:hAnsi="SVN-Gilroy"/>
                <w:szCs w:val="24"/>
              </w:rPr>
              <w:t>(Các) Phụ lục đính kèm là một phần gắn liền không tách rời của Giấy đề nghị</w:t>
            </w:r>
            <w:r w:rsidR="009C25FE">
              <w:rPr>
                <w:rFonts w:ascii="SVN-Gilroy" w:hAnsi="SVN-Gilroy"/>
                <w:szCs w:val="24"/>
              </w:rPr>
              <w:t xml:space="preserve"> này</w:t>
            </w:r>
            <w:r w:rsidR="006B739A" w:rsidRPr="00B7584E">
              <w:rPr>
                <w:rFonts w:ascii="SVN-Gilroy" w:hAnsi="SVN-Gilroy"/>
                <w:szCs w:val="24"/>
              </w:rPr>
              <w:t>.</w:t>
            </w:r>
          </w:p>
        </w:tc>
      </w:tr>
      <w:tr w:rsidR="00CF4016" w:rsidRPr="00B7584E" w:rsidTr="004035B0">
        <w:trPr>
          <w:gridAfter w:val="1"/>
          <w:wAfter w:w="6" w:type="dxa"/>
          <w:trHeight w:val="328"/>
        </w:trPr>
        <w:tc>
          <w:tcPr>
            <w:tcW w:w="10874" w:type="dxa"/>
            <w:gridSpan w:val="2"/>
            <w:shd w:val="clear" w:color="auto" w:fill="D9D9D9"/>
            <w:vAlign w:val="center"/>
          </w:tcPr>
          <w:p w:rsidR="00CF4016" w:rsidRPr="00B7584E" w:rsidRDefault="00765DCD" w:rsidP="00F04D94">
            <w:pPr>
              <w:tabs>
                <w:tab w:val="left" w:leader="underscore" w:pos="9900"/>
              </w:tabs>
              <w:spacing w:before="60"/>
              <w:ind w:right="-634"/>
              <w:rPr>
                <w:rFonts w:ascii="SVN-Gilroy" w:hAnsi="SVN-Gilroy"/>
                <w:b/>
                <w:szCs w:val="24"/>
              </w:rPr>
            </w:pPr>
            <w:r w:rsidRPr="00B7584E">
              <w:rPr>
                <w:rFonts w:ascii="SVN-Gilroy" w:hAnsi="SVN-Gilroy"/>
                <w:b/>
                <w:szCs w:val="24"/>
              </w:rPr>
              <w:t>III. CAM KẾT CỦA KHÁCH HÀNG</w:t>
            </w:r>
          </w:p>
        </w:tc>
      </w:tr>
      <w:tr w:rsidR="00363501" w:rsidRPr="00B7584E" w:rsidTr="004035B0">
        <w:trPr>
          <w:gridAfter w:val="1"/>
          <w:wAfter w:w="6" w:type="dxa"/>
          <w:trHeight w:val="328"/>
        </w:trPr>
        <w:tc>
          <w:tcPr>
            <w:tcW w:w="10874" w:type="dxa"/>
            <w:gridSpan w:val="2"/>
            <w:shd w:val="clear" w:color="auto" w:fill="auto"/>
            <w:vAlign w:val="center"/>
          </w:tcPr>
          <w:p w:rsidR="00A26700" w:rsidRPr="00B7584E" w:rsidRDefault="00363501">
            <w:pPr>
              <w:numPr>
                <w:ilvl w:val="0"/>
                <w:numId w:val="15"/>
              </w:numPr>
              <w:tabs>
                <w:tab w:val="left" w:leader="underscore" w:pos="200"/>
              </w:tabs>
              <w:ind w:left="200" w:right="110" w:hanging="200"/>
              <w:jc w:val="both"/>
              <w:rPr>
                <w:rFonts w:ascii="SVN-Gilroy" w:hAnsi="SVN-Gilroy"/>
                <w:szCs w:val="24"/>
              </w:rPr>
            </w:pPr>
            <w:r w:rsidRPr="00B7584E">
              <w:rPr>
                <w:rFonts w:ascii="SVN-Gilroy" w:hAnsi="SVN-Gilroy"/>
                <w:szCs w:val="24"/>
              </w:rPr>
              <w:t xml:space="preserve">Chúng tôi cam kết mọi thông tin Chúng tôi cung cấp cho VPBank là chính xác, đầy đủ, chân thực, cập nhật và hoàn toàn chịu trách nhiệm đối với những thông tin, đề nghị của Chúng tôi tại Giấy đề nghị này và các Phụ lục đính kèm. Chúng tôi xác nhận đã đọc, được tư vấn giải thích đầy đủ và hiểu rõ các nội dung đăng ký trong Giấy đề nghị này, các Phụ lục đính kèm và </w:t>
            </w:r>
            <w:r w:rsidRPr="00B7584E">
              <w:rPr>
                <w:rFonts w:ascii="SVN-Gilroy" w:hAnsi="SVN-Gilroy"/>
                <w:szCs w:val="24"/>
              </w:rPr>
              <w:lastRenderedPageBreak/>
              <w:t xml:space="preserve">hiểu rõ rằng đề nghị đăng ký kiêm hợp đồng sử dụng dịch vụ của Chúng tôi sẽ chỉ có hiệu lực nếu được VPBank chấp thuận tại Phần dành cho VPBank trên Giấy đề nghị này. </w:t>
            </w:r>
          </w:p>
          <w:p w:rsidR="00363501" w:rsidRPr="00B7584E" w:rsidRDefault="00363501" w:rsidP="00982928">
            <w:pPr>
              <w:numPr>
                <w:ilvl w:val="0"/>
                <w:numId w:val="15"/>
              </w:numPr>
              <w:tabs>
                <w:tab w:val="left" w:leader="underscore" w:pos="200"/>
              </w:tabs>
              <w:ind w:left="200" w:right="110" w:hanging="216"/>
              <w:jc w:val="both"/>
              <w:rPr>
                <w:rFonts w:ascii="SVN-Gilroy" w:hAnsi="SVN-Gilroy"/>
                <w:szCs w:val="24"/>
              </w:rPr>
            </w:pPr>
            <w:r w:rsidRPr="00B7584E">
              <w:rPr>
                <w:rFonts w:ascii="SVN-Gilroy" w:hAnsi="SVN-Gilroy"/>
                <w:szCs w:val="24"/>
              </w:rPr>
              <w:t>Chúng tôi đồng ý để VPBank xác thực các thông tin do Chúng tôi cung cấp từ bất kỳ nguồn thông tin nào mà VPBank có được.</w:t>
            </w:r>
          </w:p>
          <w:p w:rsidR="00363501" w:rsidRPr="00B7584E" w:rsidRDefault="00363501" w:rsidP="00982928">
            <w:pPr>
              <w:numPr>
                <w:ilvl w:val="0"/>
                <w:numId w:val="15"/>
              </w:numPr>
              <w:tabs>
                <w:tab w:val="left" w:leader="underscore" w:pos="200"/>
              </w:tabs>
              <w:ind w:left="200" w:right="110" w:hanging="216"/>
              <w:jc w:val="both"/>
              <w:rPr>
                <w:rFonts w:ascii="SVN-Gilroy" w:hAnsi="SVN-Gilroy"/>
                <w:szCs w:val="24"/>
              </w:rPr>
            </w:pPr>
            <w:r w:rsidRPr="00B7584E">
              <w:rPr>
                <w:rFonts w:ascii="SVN-Gilroy" w:hAnsi="SVN-Gilroy"/>
                <w:szCs w:val="24"/>
              </w:rPr>
              <w:t>Chúng tôi cam kết tuân thủ các quy định của VPBank liên quan đến các dịch vụ Chúng tôi đăng ký nêu trên.</w:t>
            </w:r>
          </w:p>
        </w:tc>
      </w:tr>
      <w:tr w:rsidR="00363501" w:rsidRPr="00B7584E" w:rsidTr="004035B0">
        <w:trPr>
          <w:gridAfter w:val="1"/>
          <w:wAfter w:w="6" w:type="dxa"/>
          <w:trHeight w:val="328"/>
        </w:trPr>
        <w:tc>
          <w:tcPr>
            <w:tcW w:w="10874" w:type="dxa"/>
            <w:gridSpan w:val="2"/>
            <w:shd w:val="clear" w:color="auto" w:fill="auto"/>
            <w:vAlign w:val="center"/>
          </w:tcPr>
          <w:p w:rsidR="00453628" w:rsidRPr="004729D3" w:rsidRDefault="00363501" w:rsidP="002B0360">
            <w:pPr>
              <w:numPr>
                <w:ilvl w:val="0"/>
                <w:numId w:val="15"/>
              </w:numPr>
              <w:ind w:left="200" w:right="110" w:hanging="214"/>
              <w:jc w:val="both"/>
              <w:rPr>
                <w:rFonts w:ascii="SVN-Gilroy" w:hAnsi="SVN-Gilroy"/>
                <w:b/>
              </w:rPr>
            </w:pPr>
            <w:r w:rsidRPr="00B7584E">
              <w:rPr>
                <w:rFonts w:ascii="SVN-Gilroy" w:hAnsi="SVN-Gilroy"/>
                <w:szCs w:val="24"/>
              </w:rPr>
              <w:lastRenderedPageBreak/>
              <w:t xml:space="preserve">Nhằm đảm bảo được cung cấp thông tin kịp thời trong quá trình sử dụng sản phẩm/dịch vụ của VPBank, bằng việc khai báo các thông tin nêu trên và ký vào Giấy đề nghị này, Chúng tôi xác nhận đồng ý nhận thông tin, thông báo (bao gồm cả thông tin quảng cáo, khuyến mại) về các sản phẩm, dịch vụ, ưu đãi, chương trình, hoạt động,… của VPBank thông qua tin nhắn, thư điện tử, cuộc gọi điện thoại và các phương tiện khác được VPBank triển khai từng thời kỳ. Nếu từ chối nhận các thông tin nêu trên, Chúng tôi sẽ gọi đến hotline </w:t>
            </w:r>
            <w:r w:rsidR="00E34DC6">
              <w:rPr>
                <w:rFonts w:ascii="SVN-Gilroy" w:hAnsi="SVN-Gilroy"/>
                <w:szCs w:val="24"/>
              </w:rPr>
              <w:t xml:space="preserve">1900234568 hoặc </w:t>
            </w:r>
            <w:proofErr w:type="gramStart"/>
            <w:r w:rsidRPr="00B7584E">
              <w:rPr>
                <w:rFonts w:ascii="SVN-Gilroy" w:hAnsi="SVN-Gilroy"/>
                <w:szCs w:val="24"/>
              </w:rPr>
              <w:t>theo</w:t>
            </w:r>
            <w:proofErr w:type="gramEnd"/>
            <w:r w:rsidRPr="00B7584E">
              <w:rPr>
                <w:rFonts w:ascii="SVN-Gilroy" w:hAnsi="SVN-Gilroy"/>
                <w:szCs w:val="24"/>
              </w:rPr>
              <w:t xml:space="preserve"> các phương thức khác được VPBank thông báo từng thời kỳ trên website chính thức của VPBank.</w:t>
            </w:r>
          </w:p>
          <w:p w:rsidR="00453628" w:rsidRPr="002B0360" w:rsidRDefault="00453628" w:rsidP="002B0360">
            <w:pPr>
              <w:numPr>
                <w:ilvl w:val="0"/>
                <w:numId w:val="15"/>
              </w:numPr>
              <w:ind w:left="200" w:right="110" w:hanging="214"/>
              <w:jc w:val="both"/>
              <w:rPr>
                <w:rFonts w:ascii="SVN-Gilroy" w:hAnsi="SVN-Gilroy"/>
                <w:b/>
                <w:szCs w:val="24"/>
              </w:rPr>
            </w:pPr>
            <w:r w:rsidRPr="00453628">
              <w:rPr>
                <w:rFonts w:ascii="SVN-Gilroy" w:hAnsi="SVN-Gilroy" w:cs="VNI-Times"/>
                <w:szCs w:val="24"/>
              </w:rPr>
              <w:t>C</w:t>
            </w:r>
            <w:r>
              <w:rPr>
                <w:rFonts w:ascii="SVN-Gilroy" w:hAnsi="SVN-Gilroy" w:cs="VNI-Times"/>
                <w:szCs w:val="24"/>
              </w:rPr>
              <w:t>húng tôi cam kết c</w:t>
            </w:r>
            <w:r w:rsidRPr="00453628">
              <w:rPr>
                <w:rFonts w:ascii="SVN-Gilroy" w:hAnsi="SVN-Gilroy" w:cs="VNI-Times"/>
                <w:szCs w:val="24"/>
              </w:rPr>
              <w:t xml:space="preserve">hủ động cập nhật và thông báo cho VPBank khi có những thay đổi về thông tin đã đăng ký tại </w:t>
            </w:r>
            <w:r>
              <w:rPr>
                <w:rFonts w:ascii="SVN-Gilroy" w:hAnsi="SVN-Gilroy" w:cs="VNI-Times"/>
                <w:szCs w:val="24"/>
              </w:rPr>
              <w:t>Giấy đề nghị</w:t>
            </w:r>
            <w:r w:rsidRPr="00453628">
              <w:rPr>
                <w:rFonts w:ascii="SVN-Gilroy" w:hAnsi="SVN-Gilroy" w:cs="VNI-Times"/>
                <w:szCs w:val="24"/>
              </w:rPr>
              <w:t xml:space="preserve"> này</w:t>
            </w:r>
            <w:r>
              <w:rPr>
                <w:rFonts w:ascii="SVN-Gilroy" w:hAnsi="SVN-Gilroy" w:cs="VNI-Times"/>
                <w:szCs w:val="24"/>
              </w:rPr>
              <w:t xml:space="preserve"> (bao gồm cả các Phụ lục đính kèm)</w:t>
            </w:r>
            <w:r w:rsidRPr="00453628">
              <w:rPr>
                <w:rFonts w:ascii="SVN-Gilroy" w:hAnsi="SVN-Gilroy" w:cs="VNI-Times"/>
                <w:szCs w:val="24"/>
              </w:rPr>
              <w:t xml:space="preserve"> hoặc cung cấp, cập nhật thông tin theo yêu cầu của VPBank (nếu có).</w:t>
            </w:r>
          </w:p>
          <w:p w:rsidR="00453628" w:rsidRPr="002B0360" w:rsidRDefault="00453628" w:rsidP="00453628">
            <w:pPr>
              <w:numPr>
                <w:ilvl w:val="0"/>
                <w:numId w:val="15"/>
              </w:numPr>
              <w:ind w:left="200" w:right="110" w:hanging="214"/>
              <w:jc w:val="both"/>
              <w:rPr>
                <w:rFonts w:ascii="SVN-Gilroy" w:hAnsi="SVN-Gilroy"/>
                <w:b/>
                <w:szCs w:val="24"/>
              </w:rPr>
            </w:pPr>
            <w:r w:rsidRPr="006F418E">
              <w:rPr>
                <w:rFonts w:ascii="SVN-Gilroy" w:hAnsi="SVN-Gilroy" w:cs="VNI-Times"/>
                <w:szCs w:val="24"/>
              </w:rPr>
              <w:t>Chúng tôi đã được VPBank thông báo về bản Điều khoản và Điều kiện về tuân thủ FATCA dành cho Khách hàng tổ chức trên website của VPBank (www.vpbank.com.vn) (“Điều khoản và Điều kiện FATCA”). Chúng tôi đã đọc, hiểu rõ, đồng ý và cam kết tuân thủ đầy đủ các nội dung trong bản Điều khoản và Điều kiện FATCA này. Đồng thời, Chúng tôi đồng ý rằng VPBank có quyền thay đổi các nội dung của bản Điều khoản và Điều kiện FATCA trong từng thời kỳ mà không cần báo trước hoặc nhận được sự đồng ý của Chúng tôi</w:t>
            </w:r>
            <w:r>
              <w:rPr>
                <w:rFonts w:ascii="SVN-Gilroy" w:hAnsi="SVN-Gilroy" w:cs="VNI-Times"/>
                <w:szCs w:val="24"/>
              </w:rPr>
              <w:t>.</w:t>
            </w:r>
          </w:p>
          <w:p w:rsidR="006D560C" w:rsidRPr="002B0360" w:rsidRDefault="006D560C" w:rsidP="002B0360">
            <w:pPr>
              <w:numPr>
                <w:ilvl w:val="0"/>
                <w:numId w:val="15"/>
              </w:numPr>
              <w:ind w:left="200" w:right="110" w:hanging="214"/>
              <w:jc w:val="both"/>
              <w:rPr>
                <w:rFonts w:ascii="SVN-Gilroy" w:hAnsi="SVN-Gilroy"/>
                <w:b/>
                <w:szCs w:val="24"/>
              </w:rPr>
            </w:pPr>
            <w:r w:rsidRPr="00D50D08">
              <w:rPr>
                <w:rFonts w:ascii="SVN-Gilroy" w:hAnsi="SVN-Gilroy"/>
                <w:szCs w:val="24"/>
              </w:rPr>
              <w:t xml:space="preserve">Bằng việc ký Giấy đề nghị này, Chúng tôi với vai trò là </w:t>
            </w:r>
            <w:r w:rsidRPr="00D50D08">
              <w:rPr>
                <w:rFonts w:ascii="SVN-Gilroy" w:hAnsi="SVN-Gilroy"/>
              </w:rPr>
              <w:t>Bên cung cấp dữ liệu cá nhân của bên thứ ba liên quan đến Chúng tôi (chẳng hạn nh</w:t>
            </w:r>
            <w:r w:rsidRPr="00D50D08">
              <w:rPr>
                <w:rFonts w:ascii="SVN-Gilroy" w:hAnsi="SVN-Gilroy" w:hint="eastAsia"/>
              </w:rPr>
              <w:t>ư</w:t>
            </w:r>
            <w:r w:rsidRPr="00D50D08">
              <w:rPr>
                <w:rFonts w:ascii="SVN-Gilroy" w:hAnsi="SVN-Gilroy"/>
              </w:rPr>
              <w:t xml:space="preserve"> thông tin của ng</w:t>
            </w:r>
            <w:r w:rsidRPr="00D50D08">
              <w:rPr>
                <w:rFonts w:ascii="SVN-Gilroy" w:hAnsi="SVN-Gilroy" w:hint="eastAsia"/>
              </w:rPr>
              <w:t>ư</w:t>
            </w:r>
            <w:r w:rsidRPr="00D50D08">
              <w:rPr>
                <w:rFonts w:ascii="SVN-Gilroy" w:hAnsi="SVN-Gilroy"/>
              </w:rPr>
              <w:t>ời có liên quan, ng</w:t>
            </w:r>
            <w:r w:rsidRPr="00D50D08">
              <w:rPr>
                <w:rFonts w:ascii="SVN-Gilroy" w:hAnsi="SVN-Gilroy" w:hint="eastAsia"/>
              </w:rPr>
              <w:t>ư</w:t>
            </w:r>
            <w:r w:rsidRPr="00D50D08">
              <w:rPr>
                <w:rFonts w:ascii="SVN-Gilroy" w:hAnsi="SVN-Gilroy"/>
              </w:rPr>
              <w:t>ời đại diện theo pháp luật, ng</w:t>
            </w:r>
            <w:r w:rsidRPr="00D50D08">
              <w:rPr>
                <w:rFonts w:ascii="SVN-Gilroy" w:hAnsi="SVN-Gilroy" w:hint="eastAsia"/>
              </w:rPr>
              <w:t>ư</w:t>
            </w:r>
            <w:r w:rsidRPr="00D50D08">
              <w:rPr>
                <w:rFonts w:ascii="SVN-Gilroy" w:hAnsi="SVN-Gilroy"/>
              </w:rPr>
              <w:t>ời đ</w:t>
            </w:r>
            <w:r w:rsidRPr="00D50D08">
              <w:rPr>
                <w:rFonts w:ascii="SVN-Gilroy" w:hAnsi="SVN-Gilroy" w:hint="eastAsia"/>
              </w:rPr>
              <w:t>ư</w:t>
            </w:r>
            <w:r w:rsidRPr="00D50D08">
              <w:rPr>
                <w:rFonts w:ascii="SVN-Gilroy" w:hAnsi="SVN-Gilroy"/>
              </w:rPr>
              <w:t>ợc ủy quyền, kế toán tr</w:t>
            </w:r>
            <w:r w:rsidRPr="00D50D08">
              <w:rPr>
                <w:rFonts w:ascii="SVN-Gilroy" w:hAnsi="SVN-Gilroy" w:hint="eastAsia"/>
              </w:rPr>
              <w:t>ư</w:t>
            </w:r>
            <w:r w:rsidRPr="00D50D08">
              <w:rPr>
                <w:rFonts w:ascii="SVN-Gilroy" w:hAnsi="SVN-Gilroy"/>
              </w:rPr>
              <w:t xml:space="preserve">ởng, đối tác liên hệ …. của </w:t>
            </w:r>
            <w:r w:rsidR="00890B2C">
              <w:rPr>
                <w:rFonts w:ascii="SVN-Gilroy" w:hAnsi="SVN-Gilroy"/>
              </w:rPr>
              <w:t>Chúng tôi</w:t>
            </w:r>
            <w:r w:rsidRPr="00D50D08">
              <w:rPr>
                <w:rFonts w:ascii="SVN-Gilroy" w:hAnsi="SVN-Gilroy"/>
              </w:rPr>
              <w:t>) xác nhận rằng:</w:t>
            </w:r>
          </w:p>
          <w:p w:rsidR="00084231" w:rsidRPr="00014D67" w:rsidRDefault="006D560C" w:rsidP="002B0360">
            <w:pPr>
              <w:pStyle w:val="ListParagraph"/>
              <w:numPr>
                <w:ilvl w:val="0"/>
                <w:numId w:val="22"/>
              </w:numPr>
              <w:ind w:right="110"/>
              <w:jc w:val="both"/>
              <w:rPr>
                <w:rFonts w:ascii="SVN-Gilroy" w:hAnsi="SVN-Gilroy"/>
              </w:rPr>
            </w:pPr>
            <w:r>
              <w:rPr>
                <w:rFonts w:ascii="SVN-Gilroy" w:hAnsi="SVN-Gilroy"/>
              </w:rPr>
              <w:t xml:space="preserve">Chúng tôi </w:t>
            </w:r>
            <w:r w:rsidRPr="00560773">
              <w:rPr>
                <w:rFonts w:ascii="SVN-Gilroy" w:hAnsi="SVN-Gilroy"/>
              </w:rPr>
              <w:t xml:space="preserve">đồng ý cho VPBank thu thập và thực hiện các hoạt động xử lý đối với Dữ liệu cá nhân của bên thứ ba đã, đang hoặc sẽ được </w:t>
            </w:r>
            <w:r>
              <w:rPr>
                <w:rFonts w:ascii="SVN-Gilroy" w:hAnsi="SVN-Gilroy"/>
              </w:rPr>
              <w:t>Chúng tôi</w:t>
            </w:r>
            <w:r w:rsidRPr="00560773">
              <w:rPr>
                <w:rFonts w:ascii="SVN-Gilroy" w:hAnsi="SVN-Gilroy"/>
              </w:rPr>
              <w:t xml:space="preserve"> cung cấp cho VPBank </w:t>
            </w:r>
            <w:r w:rsidRPr="00560773">
              <w:rPr>
                <w:rFonts w:ascii="SVN-Gilroy" w:hAnsi="SVN-Gilroy"/>
                <w:b/>
              </w:rPr>
              <w:t>(“Dữ liệu cá nhân”)</w:t>
            </w:r>
            <w:r w:rsidRPr="00560773">
              <w:rPr>
                <w:rFonts w:ascii="SVN-Gilroy" w:hAnsi="SVN-Gilroy"/>
              </w:rPr>
              <w:t xml:space="preserve"> trong quá trình đăng ký, sử dụng các dịch vụ, sản phẩm của </w:t>
            </w:r>
            <w:r>
              <w:rPr>
                <w:rFonts w:ascii="SVN-Gilroy" w:hAnsi="SVN-Gilroy"/>
              </w:rPr>
              <w:t>Chúng tôi</w:t>
            </w:r>
            <w:r w:rsidRPr="00560773">
              <w:rPr>
                <w:rFonts w:ascii="SVN-Gilroy" w:hAnsi="SVN-Gilroy"/>
              </w:rPr>
              <w:t xml:space="preserve"> tại VPBank. Sự đồng ý này của </w:t>
            </w:r>
            <w:r>
              <w:rPr>
                <w:rFonts w:ascii="SVN-Gilroy" w:hAnsi="SVN-Gilroy"/>
              </w:rPr>
              <w:t>Chúng tôi</w:t>
            </w:r>
            <w:r w:rsidRPr="00560773">
              <w:rPr>
                <w:rFonts w:ascii="SVN-Gilroy" w:hAnsi="SVN-Gilroy"/>
              </w:rPr>
              <w:t xml:space="preserve"> là tự nguyện trên cơ sở đã được VPBank cung cấp</w:t>
            </w:r>
            <w:r w:rsidR="00084231">
              <w:rPr>
                <w:rFonts w:ascii="SVN-Gilroy" w:hAnsi="SVN-Gilroy"/>
              </w:rPr>
              <w:t>, thông báo</w:t>
            </w:r>
            <w:r w:rsidRPr="00560773">
              <w:rPr>
                <w:rFonts w:ascii="SVN-Gilroy" w:hAnsi="SVN-Gilroy"/>
              </w:rPr>
              <w:t xml:space="preserve"> đầy đủ thông tin, hiểu và biết rõ các nội dung</w:t>
            </w:r>
            <w:r>
              <w:rPr>
                <w:rFonts w:ascii="SVN-Gilroy" w:hAnsi="SVN-Gilroy"/>
              </w:rPr>
              <w:t xml:space="preserve"> về </w:t>
            </w:r>
            <w:r w:rsidRPr="00560773">
              <w:rPr>
                <w:rFonts w:ascii="SVN-Gilroy" w:hAnsi="SVN-Gilroy"/>
              </w:rPr>
              <w:t>Loại Dữ liệu cá nhân được VPBank xử lý</w:t>
            </w:r>
            <w:r>
              <w:rPr>
                <w:rFonts w:ascii="SVN-Gilroy" w:hAnsi="SVN-Gilroy"/>
              </w:rPr>
              <w:t xml:space="preserve">, </w:t>
            </w:r>
            <w:r w:rsidRPr="00560773">
              <w:rPr>
                <w:rFonts w:ascii="SVN-Gilroy" w:hAnsi="SVN-Gilroy"/>
              </w:rPr>
              <w:t>Mục đích VPBank xử lý Dữ liệu cá nhân</w:t>
            </w:r>
            <w:r>
              <w:rPr>
                <w:rFonts w:ascii="SVN-Gilroy" w:hAnsi="SVN-Gilroy"/>
              </w:rPr>
              <w:t xml:space="preserve">, </w:t>
            </w:r>
            <w:r w:rsidRPr="00560773">
              <w:rPr>
                <w:rFonts w:ascii="SVN-Gilroy" w:hAnsi="SVN-Gilroy"/>
              </w:rPr>
              <w:t>Thông tin về tổ chức, cá nhân được xử lý Dữ liệu cá nhân &amp; các tổ chức, cá nhân khác có liên quan</w:t>
            </w:r>
            <w:r>
              <w:rPr>
                <w:rFonts w:ascii="SVN-Gilroy" w:hAnsi="SVN-Gilroy"/>
              </w:rPr>
              <w:t xml:space="preserve">, </w:t>
            </w:r>
            <w:r w:rsidRPr="00560773">
              <w:rPr>
                <w:rFonts w:ascii="SVN-Gilroy" w:hAnsi="SVN-Gilroy"/>
              </w:rPr>
              <w:t>Cách thức xử lý</w:t>
            </w:r>
            <w:r>
              <w:rPr>
                <w:rFonts w:ascii="SVN-Gilroy" w:hAnsi="SVN-Gilroy"/>
              </w:rPr>
              <w:t xml:space="preserve">, </w:t>
            </w:r>
            <w:r w:rsidRPr="00560773">
              <w:rPr>
                <w:rFonts w:ascii="SVN-Gilroy" w:hAnsi="SVN-Gilroy"/>
              </w:rPr>
              <w:t>Hậu quả, thiệt hại không mong muốn có khả năng xảy ra</w:t>
            </w:r>
            <w:r>
              <w:rPr>
                <w:rFonts w:ascii="SVN-Gilroy" w:hAnsi="SVN-Gilroy"/>
              </w:rPr>
              <w:t xml:space="preserve">, </w:t>
            </w:r>
            <w:r w:rsidRPr="00560773">
              <w:rPr>
                <w:rFonts w:ascii="SVN-Gilroy" w:hAnsi="SVN-Gilroy"/>
              </w:rPr>
              <w:t>Thời gian bắt đầu, thời gian kết thúc xử lý Dữ liệu cá nhân</w:t>
            </w:r>
            <w:r w:rsidR="00084231">
              <w:rPr>
                <w:rFonts w:ascii="SVN-Gilroy" w:hAnsi="SVN-Gilroy"/>
              </w:rPr>
              <w:t xml:space="preserve"> và các nội dung khác được </w:t>
            </w:r>
            <w:r w:rsidR="00084231" w:rsidRPr="00560773">
              <w:rPr>
                <w:rFonts w:ascii="SVN-Gilroy" w:hAnsi="SVN-Gilroy"/>
              </w:rPr>
              <w:t xml:space="preserve">quy định chi tiết tại các điều kiện giao dịch chung về bảo vệ dữ liệu cá nhân </w:t>
            </w:r>
            <w:r w:rsidR="00014D67" w:rsidRPr="00014D67">
              <w:rPr>
                <w:rFonts w:ascii="SVN-Gilroy" w:hAnsi="SVN-Gilroy"/>
              </w:rPr>
              <w:t xml:space="preserve">của </w:t>
            </w:r>
            <w:r w:rsidR="00014D67" w:rsidRPr="00014D67">
              <w:rPr>
                <w:rFonts w:ascii="SVN-Gilroy" w:hAnsi="SVN-Gilroy" w:hint="eastAsia"/>
              </w:rPr>
              <w:t>Đ</w:t>
            </w:r>
            <w:r w:rsidR="00014D67" w:rsidRPr="00014D67">
              <w:rPr>
                <w:rFonts w:ascii="SVN-Gilroy" w:hAnsi="SVN-Gilroy"/>
              </w:rPr>
              <w:t xml:space="preserve">iều kiện giao dịch chung về cung cấp và sử dụng các dịch vụ phi tín dụng áp dụng </w:t>
            </w:r>
            <w:r w:rsidR="00014D67" w:rsidRPr="00014D67">
              <w:rPr>
                <w:rFonts w:ascii="SVN-Gilroy" w:hAnsi="SVN-Gilroy" w:hint="eastAsia"/>
              </w:rPr>
              <w:t>đ</w:t>
            </w:r>
            <w:r w:rsidR="00014D67" w:rsidRPr="00014D67">
              <w:rPr>
                <w:rFonts w:ascii="SVN-Gilroy" w:hAnsi="SVN-Gilroy"/>
              </w:rPr>
              <w:t>ối v</w:t>
            </w:r>
            <w:r w:rsidR="00014D67">
              <w:rPr>
                <w:rFonts w:ascii="SVN-Gilroy" w:hAnsi="SVN-Gilroy"/>
              </w:rPr>
              <w:t xml:space="preserve">ới Khách hàng tổ chức tại VPBank </w:t>
            </w:r>
            <w:r w:rsidR="00014D67" w:rsidRPr="00014D67">
              <w:rPr>
                <w:rFonts w:ascii="SVN-Gilroy" w:hAnsi="SVN-Gilroy" w:hint="eastAsia"/>
              </w:rPr>
              <w:t>đư</w:t>
            </w:r>
            <w:r w:rsidR="00014D67" w:rsidRPr="00014D67">
              <w:rPr>
                <w:rFonts w:ascii="SVN-Gilroy" w:hAnsi="SVN-Gilroy"/>
              </w:rPr>
              <w:t xml:space="preserve">ợc VPBank công bố trên website (http://www.vpbank.com.vn), tại trụ sở </w:t>
            </w:r>
            <w:r w:rsidR="00014D67" w:rsidRPr="00014D67">
              <w:rPr>
                <w:rFonts w:ascii="SVN-Gilroy" w:hAnsi="SVN-Gilroy" w:hint="eastAsia"/>
              </w:rPr>
              <w:t>đ</w:t>
            </w:r>
            <w:r w:rsidR="00014D67" w:rsidRPr="00014D67">
              <w:rPr>
                <w:rFonts w:ascii="SVN-Gilroy" w:hAnsi="SVN-Gilroy"/>
              </w:rPr>
              <w:t xml:space="preserve">ịa </w:t>
            </w:r>
            <w:r w:rsidR="00014D67" w:rsidRPr="00014D67">
              <w:rPr>
                <w:rFonts w:ascii="SVN-Gilroy" w:hAnsi="SVN-Gilroy" w:hint="eastAsia"/>
              </w:rPr>
              <w:t>đ</w:t>
            </w:r>
            <w:r w:rsidR="00014D67" w:rsidRPr="00014D67">
              <w:rPr>
                <w:rFonts w:ascii="SVN-Gilroy" w:hAnsi="SVN-Gilroy"/>
              </w:rPr>
              <w:t xml:space="preserve">iểm kinh doanh, phần mềm ứng dụng giao dịch trực tuyến trên Internet, </w:t>
            </w:r>
            <w:r w:rsidR="00014D67" w:rsidRPr="00014D67">
              <w:rPr>
                <w:rFonts w:ascii="SVN-Gilroy" w:hAnsi="SVN-Gilroy" w:hint="eastAsia"/>
              </w:rPr>
              <w:t>đ</w:t>
            </w:r>
            <w:r w:rsidR="00014D67" w:rsidRPr="00014D67">
              <w:rPr>
                <w:rFonts w:ascii="SVN-Gilroy" w:hAnsi="SVN-Gilroy"/>
              </w:rPr>
              <w:t xml:space="preserve">iện thoại di </w:t>
            </w:r>
            <w:r w:rsidR="00014D67" w:rsidRPr="00014D67">
              <w:rPr>
                <w:rFonts w:ascii="SVN-Gilroy" w:hAnsi="SVN-Gilroy" w:hint="eastAsia"/>
              </w:rPr>
              <w:t>đ</w:t>
            </w:r>
            <w:r w:rsidR="00014D67" w:rsidRPr="00014D67">
              <w:rPr>
                <w:rFonts w:ascii="SVN-Gilroy" w:hAnsi="SVN-Gilroy"/>
              </w:rPr>
              <w:t>ộng (nếu có) của VPBank</w:t>
            </w:r>
            <w:r w:rsidR="00014D67">
              <w:rPr>
                <w:rFonts w:ascii="SVN-Gilroy" w:hAnsi="SVN-Gilroy"/>
              </w:rPr>
              <w:t xml:space="preserve"> (“</w:t>
            </w:r>
            <w:r w:rsidR="00014D67" w:rsidRPr="002B0360">
              <w:rPr>
                <w:rFonts w:ascii="SVN-Gilroy" w:hAnsi="SVN-Gilroy"/>
                <w:b/>
              </w:rPr>
              <w:t xml:space="preserve">Bản </w:t>
            </w:r>
            <w:r w:rsidR="00014D67" w:rsidRPr="002B0360">
              <w:rPr>
                <w:rFonts w:ascii="SVN-Gilroy" w:hAnsi="SVN-Gilroy" w:hint="eastAsia"/>
                <w:b/>
              </w:rPr>
              <w:t>đ</w:t>
            </w:r>
            <w:r w:rsidR="00014D67" w:rsidRPr="002B0360">
              <w:rPr>
                <w:rFonts w:ascii="SVN-Gilroy" w:hAnsi="SVN-Gilroy"/>
                <w:b/>
              </w:rPr>
              <w:t>iều kiện giao dịch chung về bảo vệ dữ liệu cá nhân</w:t>
            </w:r>
            <w:r w:rsidR="00014D67" w:rsidRPr="002B0360">
              <w:rPr>
                <w:rFonts w:ascii="SVN-Gilroy" w:hAnsi="SVN-Gilroy"/>
              </w:rPr>
              <w:t>”)</w:t>
            </w:r>
            <w:r w:rsidR="00014D67">
              <w:rPr>
                <w:rFonts w:ascii="SVN-Gilroy" w:hAnsi="SVN-Gilroy"/>
              </w:rPr>
              <w:t>.</w:t>
            </w:r>
            <w:r w:rsidR="00084231">
              <w:rPr>
                <w:rFonts w:ascii="SVN-Gilroy" w:hAnsi="SVN-Gilroy"/>
              </w:rPr>
              <w:t xml:space="preserve"> </w:t>
            </w:r>
          </w:p>
          <w:p w:rsidR="006D560C" w:rsidRPr="002B0360" w:rsidRDefault="00014D67" w:rsidP="002B0360">
            <w:pPr>
              <w:pStyle w:val="ListParagraph"/>
              <w:numPr>
                <w:ilvl w:val="0"/>
                <w:numId w:val="22"/>
              </w:numPr>
              <w:ind w:right="110"/>
              <w:jc w:val="both"/>
              <w:rPr>
                <w:rFonts w:ascii="SVN-Gilroy" w:hAnsi="SVN-Gilroy"/>
                <w:b/>
                <w:szCs w:val="24"/>
              </w:rPr>
            </w:pPr>
            <w:r w:rsidRPr="00560773">
              <w:rPr>
                <w:rFonts w:ascii="SVN-Gilroy" w:hAnsi="SVN-Gilroy"/>
              </w:rPr>
              <w:t xml:space="preserve">Trong phạm vi yêu cầu của pháp luật Việt Nam có liên quan, </w:t>
            </w:r>
            <w:r>
              <w:rPr>
                <w:rFonts w:ascii="SVN-Gilroy" w:hAnsi="SVN-Gilroy"/>
              </w:rPr>
              <w:t xml:space="preserve">Chúng tôi </w:t>
            </w:r>
            <w:r w:rsidRPr="00560773">
              <w:rPr>
                <w:rFonts w:ascii="SVN-Gilroy" w:hAnsi="SVN-Gilroy"/>
              </w:rPr>
              <w:t xml:space="preserve">đã đạt được các điều kiện cần thiết để có được sự đồng ý và ủy quyền của tất cả các Chủ thể dữ liệu (là bên thứ ba nêu tại </w:t>
            </w:r>
            <w:r w:rsidR="00890B2C">
              <w:rPr>
                <w:rFonts w:ascii="SVN-Gilroy" w:hAnsi="SVN-Gilroy"/>
              </w:rPr>
              <w:t>điểm a</w:t>
            </w:r>
            <w:r w:rsidRPr="00560773">
              <w:rPr>
                <w:rFonts w:ascii="SVN-Gilroy" w:hAnsi="SVN-Gilroy"/>
              </w:rPr>
              <w:t xml:space="preserve"> ở trên) có thể thay mặt Chủ thể dữ liệu thực hiện các thủ tục liên quan tới xử lý liệu Dữ liệu cá nhân với VPBank theo Giấy đề </w:t>
            </w:r>
            <w:r w:rsidRPr="006D029C">
              <w:rPr>
                <w:rFonts w:ascii="SVN-Gilroy" w:hAnsi="SVN-Gilroy"/>
                <w:lang w:val="x-none"/>
              </w:rPr>
              <w:t xml:space="preserve">nghị </w:t>
            </w:r>
            <w:r>
              <w:rPr>
                <w:rFonts w:ascii="SVN-Gilroy" w:hAnsi="SVN-Gilroy"/>
              </w:rPr>
              <w:t>này</w:t>
            </w:r>
            <w:r w:rsidRPr="00560773">
              <w:rPr>
                <w:rFonts w:ascii="SVN-Gilroy" w:hAnsi="SVN-Gilroy"/>
              </w:rPr>
              <w:t xml:space="preserve"> và </w:t>
            </w:r>
            <w:r w:rsidRPr="002B0360">
              <w:rPr>
                <w:rFonts w:ascii="SVN-Gilroy" w:hAnsi="SVN-Gilroy"/>
              </w:rPr>
              <w:t>Bản điều kiện giao dịch chung về bảo vệ dữ liệu cá nhân.</w:t>
            </w:r>
            <w:r w:rsidR="00084231">
              <w:rPr>
                <w:rFonts w:ascii="SVN-Gilroy" w:hAnsi="SVN-Gilroy"/>
              </w:rPr>
              <w:t xml:space="preserve"> </w:t>
            </w:r>
          </w:p>
          <w:p w:rsidR="00A26700" w:rsidRPr="002B0360" w:rsidRDefault="00A26700" w:rsidP="002B0360">
            <w:pPr>
              <w:numPr>
                <w:ilvl w:val="0"/>
                <w:numId w:val="15"/>
              </w:numPr>
              <w:ind w:left="200" w:right="110" w:hanging="214"/>
              <w:jc w:val="both"/>
              <w:rPr>
                <w:rFonts w:ascii="SVN-Gilroy" w:hAnsi="SVN-Gilroy"/>
                <w:b/>
                <w:szCs w:val="24"/>
              </w:rPr>
            </w:pPr>
            <w:r w:rsidRPr="00B7584E">
              <w:rPr>
                <w:rFonts w:ascii="SVN-Gilroy" w:hAnsi="SVN-Gilroy"/>
                <w:szCs w:val="24"/>
              </w:rPr>
              <w:t>Chúng tôi xác nhận việc ký vào Giấy đề nghị này là hoàn toàn tự nguyện, không giả tạo, ép</w:t>
            </w:r>
            <w:r>
              <w:rPr>
                <w:rFonts w:ascii="SVN-Gilroy" w:hAnsi="SVN-Gilroy"/>
                <w:szCs w:val="24"/>
              </w:rPr>
              <w:t xml:space="preserve"> buộc, lừa dối, đe dọa, nhầm lẫn</w:t>
            </w:r>
            <w:r w:rsidRPr="00B7584E">
              <w:rPr>
                <w:rFonts w:ascii="SVN-Gilroy" w:hAnsi="SVN-Gilroy"/>
                <w:szCs w:val="24"/>
              </w:rPr>
              <w:t xml:space="preserve"> và sẽ không khiếu nại, khiếu kiện, tranh chấp nào đối với VPBank khi VPBank thực hiện đăng ký dịch vụ theo đề nghị của Chúng tôi</w:t>
            </w:r>
            <w:r>
              <w:rPr>
                <w:rFonts w:ascii="SVN-Gilroy" w:hAnsi="SVN-Gilroy"/>
                <w:szCs w:val="24"/>
              </w:rPr>
              <w:t>.</w:t>
            </w:r>
          </w:p>
          <w:p w:rsidR="00CE66EB" w:rsidRPr="00B7584E" w:rsidRDefault="00CE66EB" w:rsidP="00AD5B3F">
            <w:pPr>
              <w:ind w:left="200" w:right="110"/>
              <w:jc w:val="both"/>
              <w:rPr>
                <w:rFonts w:ascii="SVN-Gilroy" w:hAnsi="SVN-Gilroy"/>
                <w:b/>
                <w:szCs w:val="24"/>
              </w:rPr>
            </w:pPr>
          </w:p>
        </w:tc>
      </w:tr>
      <w:tr w:rsidR="00CF4016" w:rsidRPr="00B7584E" w:rsidTr="004035B0">
        <w:trPr>
          <w:gridAfter w:val="1"/>
          <w:wAfter w:w="6" w:type="dxa"/>
          <w:trHeight w:val="328"/>
        </w:trPr>
        <w:tc>
          <w:tcPr>
            <w:tcW w:w="10874" w:type="dxa"/>
            <w:gridSpan w:val="2"/>
            <w:shd w:val="clear" w:color="auto" w:fill="auto"/>
            <w:vAlign w:val="center"/>
          </w:tcPr>
          <w:tbl>
            <w:tblPr>
              <w:tblW w:w="0" w:type="auto"/>
              <w:tblLayout w:type="fixed"/>
              <w:tblLook w:val="04A0" w:firstRow="1" w:lastRow="0" w:firstColumn="1" w:lastColumn="0" w:noHBand="0" w:noVBand="1"/>
            </w:tblPr>
            <w:tblGrid>
              <w:gridCol w:w="5132"/>
              <w:gridCol w:w="5782"/>
            </w:tblGrid>
            <w:tr w:rsidR="000B01AC" w:rsidRPr="00B7584E" w:rsidTr="00FE310B">
              <w:tc>
                <w:tcPr>
                  <w:tcW w:w="5132" w:type="dxa"/>
                  <w:shd w:val="clear" w:color="auto" w:fill="auto"/>
                </w:tcPr>
                <w:p w:rsidR="000B01AC" w:rsidRPr="00B7584E" w:rsidRDefault="000B01AC" w:rsidP="007C25C4">
                  <w:pPr>
                    <w:tabs>
                      <w:tab w:val="left" w:leader="underscore" w:pos="9900"/>
                    </w:tabs>
                    <w:ind w:right="-634"/>
                    <w:rPr>
                      <w:rFonts w:ascii="SVN-Gilroy" w:hAnsi="SVN-Gilroy"/>
                      <w:b/>
                      <w:szCs w:val="24"/>
                    </w:rPr>
                  </w:pPr>
                </w:p>
              </w:tc>
              <w:tc>
                <w:tcPr>
                  <w:tcW w:w="5782" w:type="dxa"/>
                  <w:shd w:val="clear" w:color="auto" w:fill="auto"/>
                </w:tcPr>
                <w:p w:rsidR="000B01AC" w:rsidRPr="00B7584E" w:rsidRDefault="004E2D23" w:rsidP="00E00406">
                  <w:pPr>
                    <w:tabs>
                      <w:tab w:val="left" w:leader="underscore" w:pos="9900"/>
                    </w:tabs>
                    <w:ind w:right="27"/>
                    <w:jc w:val="center"/>
                    <w:rPr>
                      <w:rFonts w:ascii="SVN-Gilroy" w:hAnsi="SVN-Gilroy"/>
                      <w:b/>
                      <w:i/>
                      <w:szCs w:val="24"/>
                    </w:rPr>
                  </w:pPr>
                  <w:r w:rsidRPr="00B7584E">
                    <w:rPr>
                      <w:rFonts w:ascii="SVN-Gilroy" w:hAnsi="SVN-Gilroy"/>
                      <w:i/>
                      <w:szCs w:val="24"/>
                    </w:rPr>
                    <w:t>…………</w:t>
                  </w:r>
                  <w:r w:rsidR="00F54FC0" w:rsidRPr="00B7584E">
                    <w:rPr>
                      <w:rFonts w:ascii="SVN-Gilroy" w:hAnsi="SVN-Gilroy"/>
                      <w:i/>
                      <w:szCs w:val="24"/>
                    </w:rPr>
                    <w:t xml:space="preserve">, </w:t>
                  </w:r>
                  <w:r w:rsidRPr="00B7584E">
                    <w:rPr>
                      <w:rFonts w:ascii="SVN-Gilroy" w:hAnsi="SVN-Gilroy"/>
                      <w:i/>
                      <w:szCs w:val="24"/>
                    </w:rPr>
                    <w:t>ngày ……… tháng ……… năm ……….</w:t>
                  </w:r>
                </w:p>
              </w:tc>
            </w:tr>
            <w:tr w:rsidR="000B01AC" w:rsidRPr="00B7584E" w:rsidTr="00FE310B">
              <w:trPr>
                <w:trHeight w:val="3093"/>
              </w:trPr>
              <w:tc>
                <w:tcPr>
                  <w:tcW w:w="5132" w:type="dxa"/>
                  <w:shd w:val="clear" w:color="auto" w:fill="auto"/>
                </w:tcPr>
                <w:p w:rsidR="00E577EA" w:rsidRPr="00B7584E" w:rsidRDefault="00E577EA" w:rsidP="00E00406">
                  <w:pPr>
                    <w:tabs>
                      <w:tab w:val="left" w:leader="underscore" w:pos="9900"/>
                    </w:tabs>
                    <w:jc w:val="center"/>
                    <w:rPr>
                      <w:rFonts w:ascii="SVN-Gilroy" w:hAnsi="SVN-Gilroy"/>
                      <w:b/>
                      <w:szCs w:val="24"/>
                    </w:rPr>
                  </w:pPr>
                  <w:r w:rsidRPr="00B7584E">
                    <w:rPr>
                      <w:rFonts w:ascii="SVN-Gilroy" w:hAnsi="SVN-Gilroy"/>
                      <w:b/>
                      <w:szCs w:val="24"/>
                    </w:rPr>
                    <w:t>K</w:t>
                  </w:r>
                  <w:r w:rsidRPr="00B7584E">
                    <w:rPr>
                      <w:rFonts w:ascii="SVN-Gilroy" w:hAnsi="SVN-Gilroy" w:cs="Cambria"/>
                      <w:b/>
                      <w:szCs w:val="24"/>
                    </w:rPr>
                    <w:t>ế</w:t>
                  </w:r>
                  <w:r w:rsidRPr="00B7584E">
                    <w:rPr>
                      <w:rFonts w:ascii="SVN-Gilroy" w:hAnsi="SVN-Gilroy"/>
                      <w:b/>
                      <w:szCs w:val="24"/>
                    </w:rPr>
                    <w:t xml:space="preserve"> to</w:t>
                  </w:r>
                  <w:r w:rsidRPr="00B7584E">
                    <w:rPr>
                      <w:rFonts w:ascii="SVN-Gilroy" w:hAnsi="SVN-Gilroy" w:cs="VNI-Times"/>
                      <w:b/>
                      <w:szCs w:val="24"/>
                    </w:rPr>
                    <w:t>á</w:t>
                  </w:r>
                  <w:r w:rsidRPr="00B7584E">
                    <w:rPr>
                      <w:rFonts w:ascii="SVN-Gilroy" w:hAnsi="SVN-Gilroy"/>
                      <w:b/>
                      <w:szCs w:val="24"/>
                    </w:rPr>
                    <w:t>n tr</w:t>
                  </w:r>
                  <w:r w:rsidRPr="00B7584E">
                    <w:rPr>
                      <w:rFonts w:ascii="SVN-Gilroy" w:hAnsi="SVN-Gilroy" w:cs="Cambria"/>
                      <w:b/>
                      <w:szCs w:val="24"/>
                    </w:rPr>
                    <w:t>ưở</w:t>
                  </w:r>
                  <w:r w:rsidRPr="00B7584E">
                    <w:rPr>
                      <w:rFonts w:ascii="SVN-Gilroy" w:hAnsi="SVN-Gilroy"/>
                      <w:b/>
                      <w:szCs w:val="24"/>
                    </w:rPr>
                    <w:t>ng/Ph</w:t>
                  </w:r>
                  <w:r w:rsidRPr="00B7584E">
                    <w:rPr>
                      <w:rFonts w:ascii="SVN-Gilroy" w:hAnsi="SVN-Gilroy" w:cs="Cambria"/>
                      <w:b/>
                      <w:szCs w:val="24"/>
                    </w:rPr>
                    <w:t>ụ</w:t>
                  </w:r>
                  <w:r w:rsidRPr="00B7584E">
                    <w:rPr>
                      <w:rFonts w:ascii="SVN-Gilroy" w:hAnsi="SVN-Gilroy"/>
                      <w:b/>
                      <w:szCs w:val="24"/>
                    </w:rPr>
                    <w:t xml:space="preserve"> tr</w:t>
                  </w:r>
                  <w:r w:rsidRPr="00B7584E">
                    <w:rPr>
                      <w:rFonts w:ascii="SVN-Gilroy" w:hAnsi="SVN-Gilroy" w:cs="VNI-Times"/>
                      <w:b/>
                      <w:szCs w:val="24"/>
                    </w:rPr>
                    <w:t>á</w:t>
                  </w:r>
                  <w:r w:rsidRPr="00B7584E">
                    <w:rPr>
                      <w:rFonts w:ascii="SVN-Gilroy" w:hAnsi="SVN-Gilroy"/>
                      <w:b/>
                      <w:szCs w:val="24"/>
                    </w:rPr>
                    <w:t>ch k</w:t>
                  </w:r>
                  <w:r w:rsidRPr="00B7584E">
                    <w:rPr>
                      <w:rFonts w:ascii="SVN-Gilroy" w:hAnsi="SVN-Gilroy" w:cs="Cambria"/>
                      <w:b/>
                      <w:szCs w:val="24"/>
                    </w:rPr>
                    <w:t>ế</w:t>
                  </w:r>
                  <w:r w:rsidRPr="00B7584E">
                    <w:rPr>
                      <w:rFonts w:ascii="SVN-Gilroy" w:hAnsi="SVN-Gilroy"/>
                      <w:b/>
                      <w:szCs w:val="24"/>
                    </w:rPr>
                    <w:t xml:space="preserve"> to</w:t>
                  </w:r>
                  <w:r w:rsidRPr="00B7584E">
                    <w:rPr>
                      <w:rFonts w:ascii="SVN-Gilroy" w:hAnsi="SVN-Gilroy" w:cs="VNI-Times"/>
                      <w:b/>
                      <w:szCs w:val="24"/>
                    </w:rPr>
                    <w:t>á</w:t>
                  </w:r>
                  <w:r w:rsidRPr="00B7584E">
                    <w:rPr>
                      <w:rFonts w:ascii="SVN-Gilroy" w:hAnsi="SVN-Gilroy"/>
                      <w:b/>
                      <w:szCs w:val="24"/>
                    </w:rPr>
                    <w:t>n</w:t>
                  </w:r>
                </w:p>
                <w:p w:rsidR="000B01AC" w:rsidRPr="00B7584E" w:rsidRDefault="00E577EA" w:rsidP="00E00406">
                  <w:pPr>
                    <w:tabs>
                      <w:tab w:val="left" w:leader="underscore" w:pos="9900"/>
                    </w:tabs>
                    <w:jc w:val="center"/>
                    <w:rPr>
                      <w:rFonts w:ascii="SVN-Gilroy" w:hAnsi="SVN-Gilroy"/>
                      <w:b/>
                      <w:szCs w:val="24"/>
                    </w:rPr>
                  </w:pPr>
                  <w:r w:rsidRPr="00B7584E">
                    <w:rPr>
                      <w:rFonts w:ascii="SVN-Gilroy" w:hAnsi="SVN-Gilroy"/>
                      <w:i/>
                      <w:szCs w:val="24"/>
                    </w:rPr>
                    <w:t>(Ký, ghi rõ h</w:t>
                  </w:r>
                  <w:r w:rsidRPr="00B7584E">
                    <w:rPr>
                      <w:rFonts w:ascii="SVN-Gilroy" w:hAnsi="SVN-Gilroy" w:cs="Cambria"/>
                      <w:i/>
                      <w:szCs w:val="24"/>
                    </w:rPr>
                    <w:t>ọ</w:t>
                  </w:r>
                  <w:r w:rsidRPr="00B7584E">
                    <w:rPr>
                      <w:rFonts w:ascii="SVN-Gilroy" w:hAnsi="SVN-Gilroy"/>
                      <w:i/>
                      <w:szCs w:val="24"/>
                    </w:rPr>
                    <w:t xml:space="preserve"> t</w:t>
                  </w:r>
                  <w:r w:rsidRPr="00B7584E">
                    <w:rPr>
                      <w:rFonts w:ascii="SVN-Gilroy" w:hAnsi="SVN-Gilroy" w:cs="VNI-Times"/>
                      <w:i/>
                      <w:szCs w:val="24"/>
                    </w:rPr>
                    <w:t>ê</w:t>
                  </w:r>
                  <w:r w:rsidRPr="00B7584E">
                    <w:rPr>
                      <w:rFonts w:ascii="SVN-Gilroy" w:hAnsi="SVN-Gilroy"/>
                      <w:i/>
                      <w:szCs w:val="24"/>
                    </w:rPr>
                    <w:t>n)</w:t>
                  </w:r>
                </w:p>
              </w:tc>
              <w:tc>
                <w:tcPr>
                  <w:tcW w:w="5782" w:type="dxa"/>
                  <w:shd w:val="clear" w:color="auto" w:fill="auto"/>
                </w:tcPr>
                <w:p w:rsidR="000B01AC" w:rsidRPr="00B7584E" w:rsidRDefault="000B01AC" w:rsidP="00E00406">
                  <w:pPr>
                    <w:tabs>
                      <w:tab w:val="left" w:leader="underscore" w:pos="9900"/>
                    </w:tabs>
                    <w:ind w:right="28"/>
                    <w:jc w:val="center"/>
                    <w:rPr>
                      <w:rFonts w:ascii="SVN-Gilroy" w:hAnsi="SVN-Gilroy"/>
                      <w:b/>
                      <w:szCs w:val="24"/>
                    </w:rPr>
                  </w:pPr>
                  <w:r w:rsidRPr="00B7584E">
                    <w:rPr>
                      <w:rFonts w:ascii="SVN-Gilroy" w:hAnsi="SVN-Gilroy"/>
                      <w:b/>
                      <w:szCs w:val="24"/>
                    </w:rPr>
                    <w:t>CH</w:t>
                  </w:r>
                  <w:r w:rsidRPr="00B7584E">
                    <w:rPr>
                      <w:rFonts w:ascii="SVN-Gilroy" w:hAnsi="SVN-Gilroy" w:cs="Cambria"/>
                      <w:b/>
                      <w:szCs w:val="24"/>
                    </w:rPr>
                    <w:t>Ủ</w:t>
                  </w:r>
                  <w:r w:rsidRPr="00B7584E">
                    <w:rPr>
                      <w:rFonts w:ascii="SVN-Gilroy" w:hAnsi="SVN-Gilroy"/>
                      <w:b/>
                      <w:szCs w:val="24"/>
                    </w:rPr>
                    <w:t xml:space="preserve"> T</w:t>
                  </w:r>
                  <w:r w:rsidRPr="00B7584E">
                    <w:rPr>
                      <w:rFonts w:ascii="SVN-Gilroy" w:hAnsi="SVN-Gilroy" w:cs="VNI-Times"/>
                      <w:b/>
                      <w:szCs w:val="24"/>
                    </w:rPr>
                    <w:t>À</w:t>
                  </w:r>
                  <w:r w:rsidRPr="00B7584E">
                    <w:rPr>
                      <w:rFonts w:ascii="SVN-Gilroy" w:hAnsi="SVN-Gilroy"/>
                      <w:b/>
                      <w:szCs w:val="24"/>
                    </w:rPr>
                    <w:t>I KHO</w:t>
                  </w:r>
                  <w:r w:rsidRPr="00B7584E">
                    <w:rPr>
                      <w:rFonts w:ascii="SVN-Gilroy" w:hAnsi="SVN-Gilroy" w:cs="Cambria"/>
                      <w:b/>
                      <w:szCs w:val="24"/>
                    </w:rPr>
                    <w:t>Ả</w:t>
                  </w:r>
                  <w:r w:rsidRPr="00B7584E">
                    <w:rPr>
                      <w:rFonts w:ascii="SVN-Gilroy" w:hAnsi="SVN-Gilroy"/>
                      <w:b/>
                      <w:szCs w:val="24"/>
                    </w:rPr>
                    <w:t>N</w:t>
                  </w:r>
                </w:p>
                <w:p w:rsidR="000B01AC" w:rsidRPr="00B7584E" w:rsidRDefault="000B01AC" w:rsidP="00E00406">
                  <w:pPr>
                    <w:tabs>
                      <w:tab w:val="left" w:leader="underscore" w:pos="9900"/>
                    </w:tabs>
                    <w:ind w:right="28"/>
                    <w:jc w:val="center"/>
                    <w:rPr>
                      <w:rFonts w:ascii="SVN-Gilroy" w:hAnsi="SVN-Gilroy"/>
                      <w:b/>
                      <w:szCs w:val="24"/>
                    </w:rPr>
                  </w:pPr>
                  <w:r w:rsidRPr="00B7584E">
                    <w:rPr>
                      <w:rFonts w:ascii="SVN-Gilroy" w:hAnsi="SVN-Gilroy" w:cs="Cambria"/>
                      <w:b/>
                      <w:szCs w:val="24"/>
                    </w:rPr>
                    <w:t>Đạ</w:t>
                  </w:r>
                  <w:r w:rsidRPr="00B7584E">
                    <w:rPr>
                      <w:rFonts w:ascii="SVN-Gilroy" w:hAnsi="SVN-Gilroy"/>
                      <w:b/>
                      <w:szCs w:val="24"/>
                    </w:rPr>
                    <w:t>i di</w:t>
                  </w:r>
                  <w:r w:rsidRPr="00B7584E">
                    <w:rPr>
                      <w:rFonts w:ascii="SVN-Gilroy" w:hAnsi="SVN-Gilroy" w:cs="Cambria"/>
                      <w:b/>
                      <w:szCs w:val="24"/>
                    </w:rPr>
                    <w:t>ệ</w:t>
                  </w:r>
                  <w:r w:rsidRPr="00B7584E">
                    <w:rPr>
                      <w:rFonts w:ascii="SVN-Gilroy" w:hAnsi="SVN-Gilroy"/>
                      <w:b/>
                      <w:szCs w:val="24"/>
                    </w:rPr>
                    <w:t xml:space="preserve">n </w:t>
                  </w:r>
                  <w:r w:rsidR="000A3670" w:rsidRPr="00B7584E">
                    <w:rPr>
                      <w:rFonts w:ascii="SVN-Gilroy" w:hAnsi="SVN-Gilroy"/>
                      <w:b/>
                      <w:szCs w:val="24"/>
                    </w:rPr>
                    <w:t xml:space="preserve">hợp </w:t>
                  </w:r>
                  <w:r w:rsidRPr="00B7584E">
                    <w:rPr>
                      <w:rFonts w:ascii="SVN-Gilroy" w:hAnsi="SVN-Gilroy"/>
                      <w:b/>
                      <w:szCs w:val="24"/>
                    </w:rPr>
                    <w:t>ph</w:t>
                  </w:r>
                  <w:r w:rsidRPr="00B7584E">
                    <w:rPr>
                      <w:rFonts w:ascii="SVN-Gilroy" w:hAnsi="SVN-Gilroy" w:cs="VNI-Times"/>
                      <w:b/>
                      <w:szCs w:val="24"/>
                    </w:rPr>
                    <w:t>á</w:t>
                  </w:r>
                  <w:r w:rsidRPr="00B7584E">
                    <w:rPr>
                      <w:rFonts w:ascii="SVN-Gilroy" w:hAnsi="SVN-Gilroy"/>
                      <w:b/>
                      <w:szCs w:val="24"/>
                    </w:rPr>
                    <w:t>p</w:t>
                  </w:r>
                </w:p>
                <w:p w:rsidR="000B01AC" w:rsidRPr="00B7584E" w:rsidRDefault="000B01AC" w:rsidP="00E00406">
                  <w:pPr>
                    <w:tabs>
                      <w:tab w:val="left" w:leader="underscore" w:pos="9900"/>
                    </w:tabs>
                    <w:ind w:right="28"/>
                    <w:jc w:val="center"/>
                    <w:rPr>
                      <w:rFonts w:ascii="SVN-Gilroy" w:hAnsi="SVN-Gilroy"/>
                      <w:b/>
                      <w:szCs w:val="24"/>
                    </w:rPr>
                  </w:pPr>
                  <w:r w:rsidRPr="00B7584E">
                    <w:rPr>
                      <w:rFonts w:ascii="SVN-Gilroy" w:hAnsi="SVN-Gilroy"/>
                      <w:i/>
                      <w:szCs w:val="24"/>
                    </w:rPr>
                    <w:t>(Ký, ghi rõ h</w:t>
                  </w:r>
                  <w:r w:rsidRPr="00B7584E">
                    <w:rPr>
                      <w:rFonts w:ascii="SVN-Gilroy" w:hAnsi="SVN-Gilroy" w:cs="Cambria"/>
                      <w:i/>
                      <w:szCs w:val="24"/>
                    </w:rPr>
                    <w:t>ọ</w:t>
                  </w:r>
                  <w:r w:rsidRPr="00B7584E">
                    <w:rPr>
                      <w:rFonts w:ascii="SVN-Gilroy" w:hAnsi="SVN-Gilroy"/>
                      <w:i/>
                      <w:szCs w:val="24"/>
                    </w:rPr>
                    <w:t xml:space="preserve"> t</w:t>
                  </w:r>
                  <w:r w:rsidRPr="00B7584E">
                    <w:rPr>
                      <w:rFonts w:ascii="SVN-Gilroy" w:hAnsi="SVN-Gilroy" w:cs="VNI-Times"/>
                      <w:i/>
                      <w:szCs w:val="24"/>
                    </w:rPr>
                    <w:t>ê</w:t>
                  </w:r>
                  <w:r w:rsidRPr="00B7584E">
                    <w:rPr>
                      <w:rFonts w:ascii="SVN-Gilroy" w:hAnsi="SVN-Gilroy"/>
                      <w:i/>
                      <w:szCs w:val="24"/>
                    </w:rPr>
                    <w:t>n, ch</w:t>
                  </w:r>
                  <w:r w:rsidRPr="00B7584E">
                    <w:rPr>
                      <w:rFonts w:ascii="SVN-Gilroy" w:hAnsi="SVN-Gilroy" w:cs="Cambria"/>
                      <w:i/>
                      <w:szCs w:val="24"/>
                    </w:rPr>
                    <w:t>ứ</w:t>
                  </w:r>
                  <w:r w:rsidRPr="00B7584E">
                    <w:rPr>
                      <w:rFonts w:ascii="SVN-Gilroy" w:hAnsi="SVN-Gilroy"/>
                      <w:i/>
                      <w:szCs w:val="24"/>
                    </w:rPr>
                    <w:t>c v</w:t>
                  </w:r>
                  <w:r w:rsidRPr="00B7584E">
                    <w:rPr>
                      <w:rFonts w:ascii="SVN-Gilroy" w:hAnsi="SVN-Gilroy" w:cs="Cambria"/>
                      <w:i/>
                      <w:szCs w:val="24"/>
                    </w:rPr>
                    <w:t>ụ</w:t>
                  </w:r>
                  <w:r w:rsidRPr="00B7584E">
                    <w:rPr>
                      <w:rFonts w:ascii="SVN-Gilroy" w:hAnsi="SVN-Gilroy"/>
                      <w:i/>
                      <w:szCs w:val="24"/>
                    </w:rPr>
                    <w:t xml:space="preserve"> v</w:t>
                  </w:r>
                  <w:r w:rsidRPr="00B7584E">
                    <w:rPr>
                      <w:rFonts w:ascii="SVN-Gilroy" w:hAnsi="SVN-Gilroy" w:cs="VNI-Times"/>
                      <w:i/>
                      <w:szCs w:val="24"/>
                    </w:rPr>
                    <w:t>à</w:t>
                  </w:r>
                  <w:r w:rsidRPr="00B7584E">
                    <w:rPr>
                      <w:rFonts w:ascii="SVN-Gilroy" w:hAnsi="SVN-Gilroy"/>
                      <w:i/>
                      <w:szCs w:val="24"/>
                    </w:rPr>
                    <w:t xml:space="preserve"> đóng d</w:t>
                  </w:r>
                  <w:r w:rsidRPr="00B7584E">
                    <w:rPr>
                      <w:rFonts w:ascii="SVN-Gilroy" w:hAnsi="SVN-Gilroy" w:cs="Cambria"/>
                      <w:i/>
                      <w:szCs w:val="24"/>
                    </w:rPr>
                    <w:t>ấ</w:t>
                  </w:r>
                  <w:r w:rsidRPr="00B7584E">
                    <w:rPr>
                      <w:rFonts w:ascii="SVN-Gilroy" w:hAnsi="SVN-Gilroy"/>
                      <w:i/>
                      <w:szCs w:val="24"/>
                    </w:rPr>
                    <w:t>u</w:t>
                  </w:r>
                  <w:r w:rsidRPr="00B7584E">
                    <w:rPr>
                      <w:rFonts w:ascii="SVN-Gilroy" w:hAnsi="SVN-Gilroy"/>
                      <w:szCs w:val="24"/>
                    </w:rPr>
                    <w:t>)</w:t>
                  </w:r>
                </w:p>
              </w:tc>
            </w:tr>
          </w:tbl>
          <w:p w:rsidR="00CF4016" w:rsidRPr="00B7584E" w:rsidRDefault="00CF4016">
            <w:pPr>
              <w:tabs>
                <w:tab w:val="left" w:leader="underscore" w:pos="9900"/>
              </w:tabs>
              <w:spacing w:before="60"/>
              <w:ind w:right="-634"/>
              <w:rPr>
                <w:rFonts w:ascii="SVN-Gilroy" w:hAnsi="SVN-Gilroy"/>
                <w:b/>
                <w:szCs w:val="24"/>
              </w:rPr>
            </w:pPr>
          </w:p>
        </w:tc>
      </w:tr>
      <w:tr w:rsidR="000462BB" w:rsidRPr="00B7584E" w:rsidTr="004035B0">
        <w:trPr>
          <w:gridAfter w:val="1"/>
          <w:wAfter w:w="6" w:type="dxa"/>
          <w:trHeight w:val="371"/>
        </w:trPr>
        <w:tc>
          <w:tcPr>
            <w:tcW w:w="10874" w:type="dxa"/>
            <w:gridSpan w:val="2"/>
            <w:shd w:val="clear" w:color="auto" w:fill="00B050"/>
            <w:vAlign w:val="center"/>
            <w:hideMark/>
          </w:tcPr>
          <w:p w:rsidR="000462BB" w:rsidRPr="00B7584E" w:rsidRDefault="000C7B16" w:rsidP="0016412F">
            <w:pPr>
              <w:tabs>
                <w:tab w:val="left" w:leader="underscore" w:pos="9900"/>
              </w:tabs>
              <w:spacing w:before="60"/>
              <w:ind w:right="-108"/>
              <w:rPr>
                <w:rFonts w:ascii="SVN-Gilroy" w:hAnsi="SVN-Gilroy"/>
                <w:b/>
                <w:szCs w:val="24"/>
              </w:rPr>
            </w:pPr>
            <w:r w:rsidRPr="00B7584E">
              <w:rPr>
                <w:rFonts w:ascii="SVN-Gilroy" w:hAnsi="SVN-Gilroy"/>
                <w:b/>
                <w:szCs w:val="24"/>
              </w:rPr>
              <w:t xml:space="preserve">B. PHẦN DÀNH CHO </w:t>
            </w:r>
            <w:r w:rsidR="00400646" w:rsidRPr="00B7584E">
              <w:rPr>
                <w:rFonts w:ascii="SVN-Gilroy" w:hAnsi="SVN-Gilroy"/>
                <w:b/>
                <w:szCs w:val="24"/>
              </w:rPr>
              <w:t>VPBANK</w:t>
            </w:r>
          </w:p>
        </w:tc>
      </w:tr>
      <w:tr w:rsidR="000C7B16" w:rsidRPr="00B7584E" w:rsidTr="004035B0">
        <w:trPr>
          <w:gridAfter w:val="1"/>
          <w:wAfter w:w="6" w:type="dxa"/>
          <w:trHeight w:val="371"/>
        </w:trPr>
        <w:tc>
          <w:tcPr>
            <w:tcW w:w="10874" w:type="dxa"/>
            <w:gridSpan w:val="2"/>
            <w:shd w:val="clear" w:color="auto" w:fill="auto"/>
            <w:vAlign w:val="center"/>
          </w:tcPr>
          <w:p w:rsidR="00AE35D6" w:rsidRPr="00B7584E" w:rsidRDefault="00AE35D6" w:rsidP="00AE35D6">
            <w:pPr>
              <w:tabs>
                <w:tab w:val="left" w:leader="underscore" w:pos="9900"/>
              </w:tabs>
              <w:spacing w:before="60"/>
              <w:ind w:right="-108"/>
              <w:rPr>
                <w:rFonts w:ascii="SVN-Gilroy" w:hAnsi="SVN-Gilroy"/>
                <w:szCs w:val="24"/>
              </w:rPr>
            </w:pPr>
            <w:r w:rsidRPr="00B7584E">
              <w:rPr>
                <w:rFonts w:ascii="SVN-Gilroy" w:hAnsi="SVN-Gilroy"/>
                <w:szCs w:val="24"/>
              </w:rPr>
              <w:t>Ngân hàng TMCP Vi</w:t>
            </w:r>
            <w:r w:rsidRPr="00B7584E">
              <w:rPr>
                <w:rFonts w:ascii="SVN-Gilroy" w:hAnsi="SVN-Gilroy" w:cs="Cambria"/>
                <w:szCs w:val="24"/>
              </w:rPr>
              <w:t>ệ</w:t>
            </w:r>
            <w:r w:rsidRPr="00B7584E">
              <w:rPr>
                <w:rFonts w:ascii="SVN-Gilroy" w:hAnsi="SVN-Gilroy"/>
                <w:szCs w:val="24"/>
              </w:rPr>
              <w:t>t Nam Th</w:t>
            </w:r>
            <w:r w:rsidRPr="00B7584E">
              <w:rPr>
                <w:rFonts w:ascii="SVN-Gilroy" w:hAnsi="SVN-Gilroy" w:cs="Cambria"/>
                <w:szCs w:val="24"/>
              </w:rPr>
              <w:t>ị</w:t>
            </w:r>
            <w:r w:rsidRPr="00B7584E">
              <w:rPr>
                <w:rFonts w:ascii="SVN-Gilroy" w:hAnsi="SVN-Gilroy"/>
                <w:szCs w:val="24"/>
              </w:rPr>
              <w:t>nh V</w:t>
            </w:r>
            <w:r w:rsidRPr="00B7584E">
              <w:rPr>
                <w:rFonts w:ascii="SVN-Gilroy" w:hAnsi="SVN-Gilroy" w:cs="Cambria"/>
                <w:szCs w:val="24"/>
              </w:rPr>
              <w:t>ượ</w:t>
            </w:r>
            <w:r w:rsidRPr="00B7584E">
              <w:rPr>
                <w:rFonts w:ascii="SVN-Gilroy" w:hAnsi="SVN-Gilroy"/>
                <w:szCs w:val="24"/>
              </w:rPr>
              <w:t xml:space="preserve">ng </w:t>
            </w:r>
            <w:r w:rsidRPr="00B7584E">
              <w:rPr>
                <w:rFonts w:ascii="SVN-Gilroy" w:hAnsi="SVN-Gilroy" w:cs="VNI-Times"/>
                <w:szCs w:val="24"/>
              </w:rPr>
              <w:t>–</w:t>
            </w:r>
            <w:r w:rsidRPr="00B7584E">
              <w:rPr>
                <w:rFonts w:ascii="SVN-Gilroy" w:hAnsi="SVN-Gilroy"/>
                <w:szCs w:val="24"/>
              </w:rPr>
              <w:t xml:space="preserve"> Chi nh</w:t>
            </w:r>
            <w:r w:rsidRPr="00B7584E">
              <w:rPr>
                <w:rFonts w:ascii="SVN-Gilroy" w:hAnsi="SVN-Gilroy" w:cs="VNI-Times"/>
                <w:szCs w:val="24"/>
              </w:rPr>
              <w:t>á</w:t>
            </w:r>
            <w:r w:rsidRPr="00B7584E">
              <w:rPr>
                <w:rFonts w:ascii="SVN-Gilroy" w:hAnsi="SVN-Gilroy"/>
                <w:szCs w:val="24"/>
              </w:rPr>
              <w:t>nh</w:t>
            </w:r>
            <w:r w:rsidR="002227CB" w:rsidRPr="00B7584E">
              <w:rPr>
                <w:rFonts w:ascii="SVN-Gilroy" w:hAnsi="SVN-Gilroy"/>
                <w:szCs w:val="24"/>
              </w:rPr>
              <w:t xml:space="preserve"> </w:t>
            </w:r>
            <w:r w:rsidR="00B00EC1" w:rsidRPr="00B7584E">
              <w:rPr>
                <w:rFonts w:ascii="SVN-Gilroy" w:hAnsi="SVN-Gilroy"/>
                <w:szCs w:val="24"/>
              </w:rPr>
              <w:t>………………</w:t>
            </w:r>
            <w:r w:rsidR="00F04D94" w:rsidRPr="00B7584E">
              <w:rPr>
                <w:rFonts w:ascii="SVN-Gilroy" w:hAnsi="SVN-Gilroy"/>
                <w:szCs w:val="24"/>
              </w:rPr>
              <w:t>…</w:t>
            </w:r>
            <w:r w:rsidR="00851C2B">
              <w:rPr>
                <w:rFonts w:ascii="SVN-Gilroy" w:hAnsi="SVN-Gilroy"/>
                <w:szCs w:val="24"/>
              </w:rPr>
              <w:t>……</w:t>
            </w:r>
            <w:r w:rsidR="00F04D94" w:rsidRPr="00B7584E">
              <w:rPr>
                <w:rFonts w:ascii="SVN-Gilroy" w:hAnsi="SVN-Gilroy"/>
                <w:szCs w:val="24"/>
              </w:rPr>
              <w:t>…………………</w:t>
            </w:r>
            <w:r w:rsidR="00BF1B9C" w:rsidRPr="00B7584E">
              <w:rPr>
                <w:rFonts w:ascii="SVN-Gilroy" w:hAnsi="SVN-Gilroy"/>
                <w:szCs w:val="24"/>
              </w:rPr>
              <w:t>…..</w:t>
            </w:r>
            <w:r w:rsidRPr="00B7584E">
              <w:rPr>
                <w:rFonts w:ascii="SVN-Gilroy" w:hAnsi="SVN-Gilroy"/>
                <w:szCs w:val="24"/>
              </w:rPr>
              <w:t xml:space="preserve"> (VPBank)</w:t>
            </w:r>
          </w:p>
          <w:p w:rsidR="00AE35D6" w:rsidRPr="00B7584E" w:rsidRDefault="00AE35D6" w:rsidP="00AE35D6">
            <w:pPr>
              <w:tabs>
                <w:tab w:val="left" w:leader="underscore" w:pos="9900"/>
              </w:tabs>
              <w:spacing w:before="60"/>
              <w:ind w:right="-108"/>
              <w:rPr>
                <w:rFonts w:ascii="SVN-Gilroy" w:hAnsi="SVN-Gilroy"/>
                <w:szCs w:val="24"/>
              </w:rPr>
            </w:pPr>
            <w:r w:rsidRPr="00B7584E">
              <w:rPr>
                <w:rFonts w:ascii="SVN-Gilroy" w:hAnsi="SVN-Gilroy" w:cs="Cambria"/>
                <w:szCs w:val="24"/>
              </w:rPr>
              <w:t>Đị</w:t>
            </w:r>
            <w:r w:rsidRPr="00B7584E">
              <w:rPr>
                <w:rFonts w:ascii="SVN-Gilroy" w:hAnsi="SVN-Gilroy"/>
                <w:szCs w:val="24"/>
              </w:rPr>
              <w:t>a ch</w:t>
            </w:r>
            <w:r w:rsidRPr="00B7584E">
              <w:rPr>
                <w:rFonts w:ascii="SVN-Gilroy" w:hAnsi="SVN-Gilroy" w:cs="Cambria"/>
                <w:szCs w:val="24"/>
              </w:rPr>
              <w:t>ỉ</w:t>
            </w:r>
            <w:r w:rsidRPr="00B7584E">
              <w:rPr>
                <w:rFonts w:ascii="SVN-Gilroy" w:hAnsi="SVN-Gilroy"/>
                <w:szCs w:val="24"/>
              </w:rPr>
              <w:t xml:space="preserve">: </w:t>
            </w:r>
            <w:r w:rsidR="00B00EC1" w:rsidRPr="00B7584E">
              <w:rPr>
                <w:rFonts w:ascii="SVN-Gilroy" w:hAnsi="SVN-Gilroy"/>
                <w:szCs w:val="24"/>
              </w:rPr>
              <w:t>…………………………………………</w:t>
            </w:r>
            <w:r w:rsidRPr="00B7584E">
              <w:rPr>
                <w:rFonts w:ascii="SVN-Gilroy" w:hAnsi="SVN-Gilroy"/>
                <w:szCs w:val="24"/>
              </w:rPr>
              <w:t>…………………………………………</w:t>
            </w:r>
            <w:r w:rsidR="004E2D23" w:rsidRPr="00B7584E">
              <w:rPr>
                <w:rFonts w:ascii="SVN-Gilroy" w:hAnsi="SVN-Gilroy"/>
                <w:szCs w:val="24"/>
              </w:rPr>
              <w:t>……</w:t>
            </w:r>
            <w:r w:rsidR="00851C2B">
              <w:rPr>
                <w:rFonts w:ascii="SVN-Gilroy" w:hAnsi="SVN-Gilroy"/>
                <w:szCs w:val="24"/>
              </w:rPr>
              <w:t>……………………………………………..</w:t>
            </w:r>
            <w:r w:rsidR="00F04D94" w:rsidRPr="00B7584E">
              <w:rPr>
                <w:rFonts w:ascii="SVN-Gilroy" w:hAnsi="SVN-Gilroy"/>
                <w:szCs w:val="24"/>
              </w:rPr>
              <w:t>……………</w:t>
            </w:r>
            <w:r w:rsidR="00BF1B9C" w:rsidRPr="00B7584E">
              <w:rPr>
                <w:rFonts w:ascii="SVN-Gilroy" w:hAnsi="SVN-Gilroy"/>
                <w:szCs w:val="24"/>
              </w:rPr>
              <w:t>…..</w:t>
            </w:r>
          </w:p>
          <w:p w:rsidR="00B00EC1" w:rsidRPr="00B7584E" w:rsidRDefault="00AE35D6" w:rsidP="00BF1B9C">
            <w:pPr>
              <w:spacing w:before="60"/>
              <w:ind w:right="-108"/>
              <w:rPr>
                <w:rFonts w:ascii="SVN-Gilroy" w:hAnsi="SVN-Gilroy"/>
                <w:szCs w:val="24"/>
              </w:rPr>
            </w:pPr>
            <w:r w:rsidRPr="00B7584E">
              <w:rPr>
                <w:rFonts w:ascii="SVN-Gilroy" w:hAnsi="SVN-Gilroy" w:cs="Cambria"/>
                <w:szCs w:val="24"/>
              </w:rPr>
              <w:t>Đ</w:t>
            </w:r>
            <w:r w:rsidRPr="00B7584E">
              <w:rPr>
                <w:rFonts w:ascii="SVN-Gilroy" w:hAnsi="SVN-Gilroy"/>
                <w:szCs w:val="24"/>
              </w:rPr>
              <w:t>i</w:t>
            </w:r>
            <w:r w:rsidRPr="00B7584E">
              <w:rPr>
                <w:rFonts w:ascii="SVN-Gilroy" w:hAnsi="SVN-Gilroy" w:cs="Cambria"/>
                <w:szCs w:val="24"/>
              </w:rPr>
              <w:t>ệ</w:t>
            </w:r>
            <w:r w:rsidRPr="00B7584E">
              <w:rPr>
                <w:rFonts w:ascii="SVN-Gilroy" w:hAnsi="SVN-Gilroy"/>
                <w:szCs w:val="24"/>
              </w:rPr>
              <w:t>n tho</w:t>
            </w:r>
            <w:r w:rsidRPr="00B7584E">
              <w:rPr>
                <w:rFonts w:ascii="SVN-Gilroy" w:hAnsi="SVN-Gilroy" w:cs="Cambria"/>
                <w:szCs w:val="24"/>
              </w:rPr>
              <w:t>ạ</w:t>
            </w:r>
            <w:r w:rsidRPr="00B7584E">
              <w:rPr>
                <w:rFonts w:ascii="SVN-Gilroy" w:hAnsi="SVN-Gilroy"/>
                <w:szCs w:val="24"/>
              </w:rPr>
              <w:t xml:space="preserve">i: </w:t>
            </w:r>
            <w:r w:rsidR="00F04D94" w:rsidRPr="00B7584E">
              <w:rPr>
                <w:rFonts w:ascii="SVN-Gilroy" w:hAnsi="SVN-Gilroy"/>
                <w:szCs w:val="24"/>
              </w:rPr>
              <w:t>………………………</w:t>
            </w:r>
            <w:r w:rsidR="00851C2B">
              <w:rPr>
                <w:rFonts w:ascii="SVN-Gilroy" w:hAnsi="SVN-Gilroy"/>
                <w:szCs w:val="24"/>
              </w:rPr>
              <w:t>……………..</w:t>
            </w:r>
            <w:r w:rsidR="00F04D94" w:rsidRPr="00B7584E">
              <w:rPr>
                <w:rFonts w:ascii="SVN-Gilroy" w:hAnsi="SVN-Gilroy"/>
                <w:szCs w:val="24"/>
              </w:rPr>
              <w:t>…………………</w:t>
            </w:r>
            <w:r w:rsidRPr="00B7584E">
              <w:rPr>
                <w:rFonts w:ascii="SVN-Gilroy" w:hAnsi="SVN-Gilroy"/>
                <w:szCs w:val="24"/>
              </w:rPr>
              <w:t xml:space="preserve"> - Fax: </w:t>
            </w:r>
            <w:r w:rsidR="00F04D94" w:rsidRPr="00B7584E">
              <w:rPr>
                <w:rFonts w:ascii="SVN-Gilroy" w:hAnsi="SVN-Gilroy"/>
                <w:szCs w:val="24"/>
              </w:rPr>
              <w:t>……………………</w:t>
            </w:r>
            <w:r w:rsidR="00851C2B">
              <w:rPr>
                <w:rFonts w:ascii="SVN-Gilroy" w:hAnsi="SVN-Gilroy"/>
                <w:szCs w:val="24"/>
              </w:rPr>
              <w:t>……………………..</w:t>
            </w:r>
            <w:r w:rsidR="00F04D94" w:rsidRPr="00B7584E">
              <w:rPr>
                <w:rFonts w:ascii="SVN-Gilroy" w:hAnsi="SVN-Gilroy"/>
                <w:szCs w:val="24"/>
              </w:rPr>
              <w:t>…………………………</w:t>
            </w:r>
            <w:r w:rsidR="00BF1B9C" w:rsidRPr="00B7584E">
              <w:rPr>
                <w:rFonts w:ascii="SVN-Gilroy" w:hAnsi="SVN-Gilroy"/>
                <w:szCs w:val="24"/>
              </w:rPr>
              <w:t>…….</w:t>
            </w:r>
          </w:p>
          <w:p w:rsidR="00B00EC1" w:rsidRPr="00B7584E" w:rsidRDefault="00AE35D6" w:rsidP="00851C2B">
            <w:pPr>
              <w:tabs>
                <w:tab w:val="left" w:leader="underscore" w:pos="9900"/>
              </w:tabs>
              <w:spacing w:before="60"/>
              <w:ind w:right="110"/>
              <w:jc w:val="both"/>
              <w:rPr>
                <w:rFonts w:ascii="SVN-Gilroy" w:hAnsi="SVN-Gilroy"/>
                <w:szCs w:val="24"/>
              </w:rPr>
            </w:pPr>
            <w:r w:rsidRPr="00B7584E">
              <w:rPr>
                <w:rFonts w:ascii="SVN-Gilroy" w:hAnsi="SVN-Gilroy"/>
                <w:szCs w:val="24"/>
              </w:rPr>
              <w:t>Ch</w:t>
            </w:r>
            <w:r w:rsidRPr="00B7584E">
              <w:rPr>
                <w:rFonts w:ascii="SVN-Gilroy" w:hAnsi="SVN-Gilroy" w:cs="Cambria"/>
                <w:szCs w:val="24"/>
              </w:rPr>
              <w:t>ấ</w:t>
            </w:r>
            <w:r w:rsidRPr="00B7584E">
              <w:rPr>
                <w:rFonts w:ascii="SVN-Gilroy" w:hAnsi="SVN-Gilroy"/>
                <w:szCs w:val="24"/>
              </w:rPr>
              <w:t>p thu</w:t>
            </w:r>
            <w:r w:rsidRPr="00B7584E">
              <w:rPr>
                <w:rFonts w:ascii="SVN-Gilroy" w:hAnsi="SVN-Gilroy" w:cs="Cambria"/>
                <w:szCs w:val="24"/>
              </w:rPr>
              <w:t>ậ</w:t>
            </w:r>
            <w:r w:rsidRPr="00B7584E">
              <w:rPr>
                <w:rFonts w:ascii="SVN-Gilroy" w:hAnsi="SVN-Gilroy"/>
                <w:szCs w:val="24"/>
              </w:rPr>
              <w:t>n c</w:t>
            </w:r>
            <w:r w:rsidRPr="00B7584E">
              <w:rPr>
                <w:rFonts w:ascii="SVN-Gilroy" w:hAnsi="SVN-Gilroy" w:cs="VNI-Times"/>
                <w:szCs w:val="24"/>
              </w:rPr>
              <w:t>á</w:t>
            </w:r>
            <w:r w:rsidRPr="00B7584E">
              <w:rPr>
                <w:rFonts w:ascii="SVN-Gilroy" w:hAnsi="SVN-Gilroy"/>
                <w:szCs w:val="24"/>
              </w:rPr>
              <w:t>c d</w:t>
            </w:r>
            <w:r w:rsidRPr="00B7584E">
              <w:rPr>
                <w:rFonts w:ascii="SVN-Gilroy" w:hAnsi="SVN-Gilroy" w:cs="Cambria"/>
                <w:szCs w:val="24"/>
              </w:rPr>
              <w:t>ị</w:t>
            </w:r>
            <w:r w:rsidRPr="00B7584E">
              <w:rPr>
                <w:rFonts w:ascii="SVN-Gilroy" w:hAnsi="SVN-Gilroy"/>
                <w:szCs w:val="24"/>
              </w:rPr>
              <w:t>ch v</w:t>
            </w:r>
            <w:r w:rsidRPr="00B7584E">
              <w:rPr>
                <w:rFonts w:ascii="SVN-Gilroy" w:hAnsi="SVN-Gilroy" w:cs="Cambria"/>
                <w:szCs w:val="24"/>
              </w:rPr>
              <w:t>ụ</w:t>
            </w:r>
            <w:r w:rsidRPr="00B7584E">
              <w:rPr>
                <w:rFonts w:ascii="SVN-Gilroy" w:hAnsi="SVN-Gilroy"/>
                <w:szCs w:val="24"/>
              </w:rPr>
              <w:t xml:space="preserve"> đ</w:t>
            </w:r>
            <w:r w:rsidRPr="00B7584E">
              <w:rPr>
                <w:rFonts w:ascii="SVN-Gilroy" w:hAnsi="SVN-Gilroy" w:cs="Cambria"/>
                <w:szCs w:val="24"/>
              </w:rPr>
              <w:t>ă</w:t>
            </w:r>
            <w:r w:rsidRPr="00B7584E">
              <w:rPr>
                <w:rFonts w:ascii="SVN-Gilroy" w:hAnsi="SVN-Gilroy"/>
                <w:szCs w:val="24"/>
              </w:rPr>
              <w:t>ng ký c</w:t>
            </w:r>
            <w:r w:rsidRPr="00B7584E">
              <w:rPr>
                <w:rFonts w:ascii="SVN-Gilroy" w:hAnsi="SVN-Gilroy" w:cs="Cambria"/>
                <w:szCs w:val="24"/>
              </w:rPr>
              <w:t>ủ</w:t>
            </w:r>
            <w:r w:rsidRPr="00B7584E">
              <w:rPr>
                <w:rFonts w:ascii="SVN-Gilroy" w:hAnsi="SVN-Gilroy"/>
                <w:szCs w:val="24"/>
              </w:rPr>
              <w:t>a Kh</w:t>
            </w:r>
            <w:r w:rsidRPr="00B7584E">
              <w:rPr>
                <w:rFonts w:ascii="SVN-Gilroy" w:hAnsi="SVN-Gilroy" w:cs="VNI-Times"/>
                <w:szCs w:val="24"/>
              </w:rPr>
              <w:t>á</w:t>
            </w:r>
            <w:r w:rsidRPr="00B7584E">
              <w:rPr>
                <w:rFonts w:ascii="SVN-Gilroy" w:hAnsi="SVN-Gilroy"/>
                <w:szCs w:val="24"/>
              </w:rPr>
              <w:t>ch h</w:t>
            </w:r>
            <w:r w:rsidRPr="00B7584E">
              <w:rPr>
                <w:rFonts w:ascii="SVN-Gilroy" w:hAnsi="SVN-Gilroy" w:cs="VNI-Times"/>
                <w:szCs w:val="24"/>
              </w:rPr>
              <w:t>à</w:t>
            </w:r>
            <w:r w:rsidRPr="00B7584E">
              <w:rPr>
                <w:rFonts w:ascii="SVN-Gilroy" w:hAnsi="SVN-Gilroy"/>
                <w:szCs w:val="24"/>
              </w:rPr>
              <w:t>ng n</w:t>
            </w:r>
            <w:r w:rsidRPr="00B7584E">
              <w:rPr>
                <w:rFonts w:ascii="SVN-Gilroy" w:hAnsi="SVN-Gilroy" w:cs="VNI-Times"/>
                <w:szCs w:val="24"/>
              </w:rPr>
              <w:t>ê</w:t>
            </w:r>
            <w:r w:rsidRPr="00B7584E">
              <w:rPr>
                <w:rFonts w:ascii="SVN-Gilroy" w:hAnsi="SVN-Gilroy"/>
                <w:szCs w:val="24"/>
              </w:rPr>
              <w:t xml:space="preserve">u </w:t>
            </w:r>
            <w:r w:rsidRPr="00B7584E">
              <w:rPr>
                <w:rFonts w:ascii="SVN-Gilroy" w:hAnsi="SVN-Gilroy" w:cs="Cambria"/>
                <w:szCs w:val="24"/>
              </w:rPr>
              <w:t>ở</w:t>
            </w:r>
            <w:r w:rsidRPr="00B7584E">
              <w:rPr>
                <w:rFonts w:ascii="SVN-Gilroy" w:hAnsi="SVN-Gilroy"/>
                <w:szCs w:val="24"/>
              </w:rPr>
              <w:t xml:space="preserve"> tr</w:t>
            </w:r>
            <w:r w:rsidRPr="00B7584E">
              <w:rPr>
                <w:rFonts w:ascii="SVN-Gilroy" w:hAnsi="SVN-Gilroy" w:cs="VNI-Times"/>
                <w:szCs w:val="24"/>
              </w:rPr>
              <w:t>ê</w:t>
            </w:r>
            <w:r w:rsidRPr="00B7584E">
              <w:rPr>
                <w:rFonts w:ascii="SVN-Gilroy" w:hAnsi="SVN-Gilroy"/>
                <w:szCs w:val="24"/>
              </w:rPr>
              <w:t>n. Chi ti</w:t>
            </w:r>
            <w:r w:rsidRPr="00B7584E">
              <w:rPr>
                <w:rFonts w:ascii="SVN-Gilroy" w:hAnsi="SVN-Gilroy" w:cs="Cambria"/>
                <w:szCs w:val="24"/>
              </w:rPr>
              <w:t>ế</w:t>
            </w:r>
            <w:r w:rsidRPr="00B7584E">
              <w:rPr>
                <w:rFonts w:ascii="SVN-Gilroy" w:hAnsi="SVN-Gilroy"/>
                <w:szCs w:val="24"/>
              </w:rPr>
              <w:t>t n</w:t>
            </w:r>
            <w:r w:rsidRPr="00B7584E">
              <w:rPr>
                <w:rFonts w:ascii="SVN-Gilroy" w:hAnsi="SVN-Gilroy" w:cs="Cambria"/>
                <w:szCs w:val="24"/>
              </w:rPr>
              <w:t>ộ</w:t>
            </w:r>
            <w:r w:rsidRPr="00B7584E">
              <w:rPr>
                <w:rFonts w:ascii="SVN-Gilroy" w:hAnsi="SVN-Gilroy"/>
                <w:szCs w:val="24"/>
              </w:rPr>
              <w:t>i dung x</w:t>
            </w:r>
            <w:r w:rsidRPr="00B7584E">
              <w:rPr>
                <w:rFonts w:ascii="SVN-Gilroy" w:hAnsi="SVN-Gilroy" w:cs="VNI-Times"/>
                <w:szCs w:val="24"/>
              </w:rPr>
              <w:t>á</w:t>
            </w:r>
            <w:r w:rsidRPr="00B7584E">
              <w:rPr>
                <w:rFonts w:ascii="SVN-Gilroy" w:hAnsi="SVN-Gilroy"/>
                <w:szCs w:val="24"/>
              </w:rPr>
              <w:t>c nh</w:t>
            </w:r>
            <w:r w:rsidRPr="00B7584E">
              <w:rPr>
                <w:rFonts w:ascii="SVN-Gilroy" w:hAnsi="SVN-Gilroy" w:cs="Cambria"/>
                <w:szCs w:val="24"/>
              </w:rPr>
              <w:t>ậ</w:t>
            </w:r>
            <w:r w:rsidRPr="00B7584E">
              <w:rPr>
                <w:rFonts w:ascii="SVN-Gilroy" w:hAnsi="SVN-Gilroy"/>
                <w:szCs w:val="24"/>
              </w:rPr>
              <w:t>n t</w:t>
            </w:r>
            <w:r w:rsidRPr="00B7584E">
              <w:rPr>
                <w:rFonts w:ascii="SVN-Gilroy" w:hAnsi="SVN-Gilroy" w:cs="Cambria"/>
                <w:szCs w:val="24"/>
              </w:rPr>
              <w:t>ạ</w:t>
            </w:r>
            <w:r w:rsidRPr="00B7584E">
              <w:rPr>
                <w:rFonts w:ascii="SVN-Gilroy" w:hAnsi="SVN-Gilroy"/>
                <w:szCs w:val="24"/>
              </w:rPr>
              <w:t>i Ph</w:t>
            </w:r>
            <w:r w:rsidRPr="00B7584E">
              <w:rPr>
                <w:rFonts w:ascii="SVN-Gilroy" w:hAnsi="SVN-Gilroy" w:cs="Cambria"/>
                <w:szCs w:val="24"/>
              </w:rPr>
              <w:t>ầ</w:t>
            </w:r>
            <w:r w:rsidRPr="00B7584E">
              <w:rPr>
                <w:rFonts w:ascii="SVN-Gilroy" w:hAnsi="SVN-Gilroy"/>
                <w:szCs w:val="24"/>
              </w:rPr>
              <w:t xml:space="preserve">n </w:t>
            </w:r>
            <w:r w:rsidR="00400646" w:rsidRPr="00B7584E">
              <w:rPr>
                <w:rFonts w:ascii="SVN-Gilroy" w:hAnsi="SVN-Gilroy"/>
                <w:szCs w:val="24"/>
              </w:rPr>
              <w:t>d</w:t>
            </w:r>
            <w:r w:rsidR="00400646" w:rsidRPr="00B7584E">
              <w:rPr>
                <w:rFonts w:ascii="SVN-Gilroy" w:hAnsi="SVN-Gilroy" w:cs="VNI-Times"/>
                <w:szCs w:val="24"/>
              </w:rPr>
              <w:t>à</w:t>
            </w:r>
            <w:r w:rsidR="00400646" w:rsidRPr="00B7584E">
              <w:rPr>
                <w:rFonts w:ascii="SVN-Gilroy" w:hAnsi="SVN-Gilroy"/>
                <w:szCs w:val="24"/>
              </w:rPr>
              <w:t xml:space="preserve">nh </w:t>
            </w:r>
            <w:r w:rsidRPr="00B7584E">
              <w:rPr>
                <w:rFonts w:ascii="SVN-Gilroy" w:hAnsi="SVN-Gilroy"/>
                <w:szCs w:val="24"/>
              </w:rPr>
              <w:t xml:space="preserve">cho </w:t>
            </w:r>
            <w:r w:rsidR="00400646" w:rsidRPr="00B7584E">
              <w:rPr>
                <w:rFonts w:ascii="SVN-Gilroy" w:hAnsi="SVN-Gilroy"/>
                <w:szCs w:val="24"/>
              </w:rPr>
              <w:t>VPBank</w:t>
            </w:r>
            <w:r w:rsidRPr="00B7584E">
              <w:rPr>
                <w:rFonts w:ascii="SVN-Gilroy" w:hAnsi="SVN-Gilroy"/>
                <w:szCs w:val="24"/>
              </w:rPr>
              <w:t xml:space="preserve"> theo Ph</w:t>
            </w:r>
            <w:r w:rsidRPr="00B7584E">
              <w:rPr>
                <w:rFonts w:ascii="SVN-Gilroy" w:hAnsi="SVN-Gilroy" w:cs="Cambria"/>
                <w:szCs w:val="24"/>
              </w:rPr>
              <w:t>ụ</w:t>
            </w:r>
            <w:r w:rsidRPr="00B7584E">
              <w:rPr>
                <w:rFonts w:ascii="SVN-Gilroy" w:hAnsi="SVN-Gilroy"/>
                <w:szCs w:val="24"/>
              </w:rPr>
              <w:t xml:space="preserve"> l</w:t>
            </w:r>
            <w:r w:rsidRPr="00B7584E">
              <w:rPr>
                <w:rFonts w:ascii="SVN-Gilroy" w:hAnsi="SVN-Gilroy" w:cs="Cambria"/>
                <w:szCs w:val="24"/>
              </w:rPr>
              <w:t>ụ</w:t>
            </w:r>
            <w:r w:rsidRPr="00B7584E">
              <w:rPr>
                <w:rFonts w:ascii="SVN-Gilroy" w:hAnsi="SVN-Gilroy"/>
                <w:szCs w:val="24"/>
              </w:rPr>
              <w:t>c đính kèm Gi</w:t>
            </w:r>
            <w:r w:rsidRPr="00B7584E">
              <w:rPr>
                <w:rFonts w:ascii="SVN-Gilroy" w:hAnsi="SVN-Gilroy" w:cs="Cambria"/>
                <w:szCs w:val="24"/>
              </w:rPr>
              <w:t>ấ</w:t>
            </w:r>
            <w:r w:rsidRPr="00B7584E">
              <w:rPr>
                <w:rFonts w:ascii="SVN-Gilroy" w:hAnsi="SVN-Gilroy"/>
                <w:szCs w:val="24"/>
              </w:rPr>
              <w:t>y đ</w:t>
            </w:r>
            <w:r w:rsidRPr="00B7584E">
              <w:rPr>
                <w:rFonts w:ascii="SVN-Gilroy" w:hAnsi="SVN-Gilroy" w:cs="Cambria"/>
                <w:szCs w:val="24"/>
              </w:rPr>
              <w:t>ề</w:t>
            </w:r>
            <w:r w:rsidRPr="00B7584E">
              <w:rPr>
                <w:rFonts w:ascii="SVN-Gilroy" w:hAnsi="SVN-Gilroy"/>
                <w:szCs w:val="24"/>
              </w:rPr>
              <w:t xml:space="preserve"> ngh</w:t>
            </w:r>
            <w:r w:rsidRPr="00B7584E">
              <w:rPr>
                <w:rFonts w:ascii="SVN-Gilroy" w:hAnsi="SVN-Gilroy" w:cs="Cambria"/>
                <w:szCs w:val="24"/>
              </w:rPr>
              <w:t>ị</w:t>
            </w:r>
            <w:r w:rsidRPr="00B7584E">
              <w:rPr>
                <w:rFonts w:ascii="SVN-Gilroy" w:hAnsi="SVN-Gilroy"/>
                <w:szCs w:val="24"/>
              </w:rPr>
              <w:t xml:space="preserve"> n</w:t>
            </w:r>
            <w:r w:rsidRPr="00B7584E">
              <w:rPr>
                <w:rFonts w:ascii="SVN-Gilroy" w:hAnsi="SVN-Gilroy" w:cs="VNI-Times"/>
                <w:szCs w:val="24"/>
              </w:rPr>
              <w:t>à</w:t>
            </w:r>
            <w:r w:rsidRPr="00B7584E">
              <w:rPr>
                <w:rFonts w:ascii="SVN-Gilroy" w:hAnsi="SVN-Gilroy"/>
                <w:szCs w:val="24"/>
              </w:rPr>
              <w:t>y.</w:t>
            </w:r>
          </w:p>
        </w:tc>
      </w:tr>
      <w:tr w:rsidR="00CF4016" w:rsidRPr="00B7584E" w:rsidTr="004035B0">
        <w:trPr>
          <w:gridAfter w:val="1"/>
          <w:wAfter w:w="6" w:type="dxa"/>
          <w:trHeight w:val="1899"/>
        </w:trPr>
        <w:tc>
          <w:tcPr>
            <w:tcW w:w="10874" w:type="dxa"/>
            <w:gridSpan w:val="2"/>
            <w:shd w:val="clear" w:color="auto" w:fill="auto"/>
            <w:vAlign w:val="center"/>
          </w:tcPr>
          <w:tbl>
            <w:tblPr>
              <w:tblW w:w="22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4"/>
              <w:gridCol w:w="5640"/>
              <w:gridCol w:w="5640"/>
              <w:gridCol w:w="5640"/>
            </w:tblGrid>
            <w:tr w:rsidR="00EC4568" w:rsidRPr="00B7584E" w:rsidTr="00FE310B">
              <w:trPr>
                <w:trHeight w:val="2791"/>
              </w:trPr>
              <w:tc>
                <w:tcPr>
                  <w:tcW w:w="5274" w:type="dxa"/>
                  <w:tcBorders>
                    <w:top w:val="nil"/>
                    <w:left w:val="nil"/>
                    <w:bottom w:val="nil"/>
                    <w:right w:val="nil"/>
                  </w:tcBorders>
                  <w:shd w:val="clear" w:color="auto" w:fill="auto"/>
                </w:tcPr>
                <w:p w:rsidR="00B00EC1" w:rsidRPr="00B7584E" w:rsidRDefault="00B00EC1" w:rsidP="00FE310B">
                  <w:pPr>
                    <w:tabs>
                      <w:tab w:val="left" w:leader="underscore" w:pos="9900"/>
                    </w:tabs>
                    <w:ind w:right="-115"/>
                    <w:jc w:val="center"/>
                    <w:rPr>
                      <w:rFonts w:ascii="SVN-Gilroy" w:hAnsi="SVN-Gilroy"/>
                      <w:b/>
                      <w:szCs w:val="24"/>
                    </w:rPr>
                  </w:pPr>
                </w:p>
                <w:p w:rsidR="004E708F" w:rsidRPr="00B7584E" w:rsidRDefault="004E708F" w:rsidP="00851C2B">
                  <w:pPr>
                    <w:tabs>
                      <w:tab w:val="left" w:leader="underscore" w:pos="9900"/>
                    </w:tabs>
                    <w:ind w:right="-115"/>
                    <w:jc w:val="center"/>
                    <w:rPr>
                      <w:rFonts w:ascii="SVN-Gilroy" w:hAnsi="SVN-Gilroy"/>
                      <w:b/>
                      <w:szCs w:val="24"/>
                    </w:rPr>
                  </w:pPr>
                  <w:r w:rsidRPr="00B7584E">
                    <w:rPr>
                      <w:rFonts w:ascii="SVN-Gilroy" w:hAnsi="SVN-Gilroy"/>
                      <w:b/>
                      <w:szCs w:val="24"/>
                    </w:rPr>
                    <w:t>Chuyên viên dịch vụ Khách hàng/CB QHKH</w:t>
                  </w:r>
                </w:p>
                <w:p w:rsidR="00EC4568" w:rsidRPr="00B7584E" w:rsidRDefault="004E708F" w:rsidP="00851C2B">
                  <w:pPr>
                    <w:tabs>
                      <w:tab w:val="left" w:leader="underscore" w:pos="9900"/>
                    </w:tabs>
                    <w:ind w:right="-108"/>
                    <w:jc w:val="center"/>
                    <w:rPr>
                      <w:rFonts w:ascii="SVN-Gilroy" w:hAnsi="SVN-Gilroy"/>
                      <w:i/>
                      <w:szCs w:val="24"/>
                    </w:rPr>
                  </w:pPr>
                  <w:r w:rsidRPr="00B7584E">
                    <w:rPr>
                      <w:rFonts w:ascii="SVN-Gilroy" w:hAnsi="SVN-Gilroy"/>
                      <w:i/>
                      <w:szCs w:val="24"/>
                    </w:rPr>
                    <w:t>(Ký và ghi rõ họ tên)</w:t>
                  </w:r>
                </w:p>
              </w:tc>
              <w:tc>
                <w:tcPr>
                  <w:tcW w:w="5640" w:type="dxa"/>
                  <w:tcBorders>
                    <w:top w:val="nil"/>
                    <w:left w:val="nil"/>
                    <w:bottom w:val="nil"/>
                    <w:right w:val="nil"/>
                  </w:tcBorders>
                  <w:shd w:val="clear" w:color="auto" w:fill="auto"/>
                </w:tcPr>
                <w:p w:rsidR="004E2D23" w:rsidRPr="00B7584E" w:rsidRDefault="004E2D23" w:rsidP="0081260C">
                  <w:pPr>
                    <w:tabs>
                      <w:tab w:val="left" w:leader="underscore" w:pos="9900"/>
                    </w:tabs>
                    <w:ind w:right="-108"/>
                    <w:jc w:val="center"/>
                    <w:rPr>
                      <w:rFonts w:ascii="SVN-Gilroy" w:hAnsi="SVN-Gilroy"/>
                      <w:i/>
                      <w:szCs w:val="24"/>
                    </w:rPr>
                  </w:pPr>
                  <w:r w:rsidRPr="00B7584E">
                    <w:rPr>
                      <w:rFonts w:ascii="SVN-Gilroy" w:hAnsi="SVN-Gilroy"/>
                      <w:i/>
                      <w:szCs w:val="24"/>
                    </w:rPr>
                    <w:t>…………</w:t>
                  </w:r>
                  <w:r w:rsidR="00806793" w:rsidRPr="00B7584E">
                    <w:rPr>
                      <w:rFonts w:ascii="SVN-Gilroy" w:hAnsi="SVN-Gilroy"/>
                      <w:i/>
                      <w:szCs w:val="24"/>
                    </w:rPr>
                    <w:t xml:space="preserve">, </w:t>
                  </w:r>
                  <w:r w:rsidRPr="00B7584E">
                    <w:rPr>
                      <w:rFonts w:ascii="SVN-Gilroy" w:hAnsi="SVN-Gilroy"/>
                      <w:i/>
                      <w:szCs w:val="24"/>
                    </w:rPr>
                    <w:t>ngày ……… tháng ……… năm ………….</w:t>
                  </w:r>
                </w:p>
                <w:p w:rsidR="004E708F" w:rsidRPr="00B7584E" w:rsidRDefault="00FC3C68" w:rsidP="00851C2B">
                  <w:pPr>
                    <w:tabs>
                      <w:tab w:val="left" w:leader="underscore" w:pos="9900"/>
                    </w:tabs>
                    <w:ind w:right="-108"/>
                    <w:jc w:val="center"/>
                    <w:rPr>
                      <w:rFonts w:ascii="SVN-Gilroy" w:hAnsi="SVN-Gilroy"/>
                      <w:b/>
                      <w:szCs w:val="24"/>
                    </w:rPr>
                  </w:pPr>
                  <w:r>
                    <w:rPr>
                      <w:rFonts w:ascii="SVN-Gilroy" w:hAnsi="SVN-Gilroy"/>
                      <w:b/>
                      <w:szCs w:val="24"/>
                    </w:rPr>
                    <w:t>Lãnh đạo</w:t>
                  </w:r>
                  <w:r w:rsidR="004E708F" w:rsidRPr="00B7584E">
                    <w:rPr>
                      <w:rFonts w:ascii="SVN-Gilroy" w:hAnsi="SVN-Gilroy"/>
                      <w:b/>
                      <w:szCs w:val="24"/>
                    </w:rPr>
                    <w:t xml:space="preserve"> DVKH/Lãnh đạo ĐVKD</w:t>
                  </w:r>
                </w:p>
                <w:p w:rsidR="00EC4568" w:rsidRPr="00B7584E" w:rsidRDefault="004E708F" w:rsidP="00851C2B">
                  <w:pPr>
                    <w:tabs>
                      <w:tab w:val="left" w:leader="underscore" w:pos="9900"/>
                    </w:tabs>
                    <w:ind w:right="-108"/>
                    <w:jc w:val="center"/>
                    <w:rPr>
                      <w:rFonts w:ascii="SVN-Gilroy" w:hAnsi="SVN-Gilroy"/>
                      <w:szCs w:val="24"/>
                    </w:rPr>
                  </w:pPr>
                  <w:r w:rsidRPr="00B7584E">
                    <w:rPr>
                      <w:rFonts w:ascii="SVN-Gilroy" w:hAnsi="SVN-Gilroy"/>
                      <w:i/>
                      <w:szCs w:val="24"/>
                    </w:rPr>
                    <w:t xml:space="preserve"> (Ký và ghi rõ họ tên)</w:t>
                  </w:r>
                </w:p>
              </w:tc>
              <w:tc>
                <w:tcPr>
                  <w:tcW w:w="5640" w:type="dxa"/>
                  <w:tcBorders>
                    <w:left w:val="nil"/>
                  </w:tcBorders>
                  <w:shd w:val="clear" w:color="auto" w:fill="auto"/>
                </w:tcPr>
                <w:p w:rsidR="00EC4568" w:rsidRPr="00B7584E" w:rsidRDefault="00EC4568" w:rsidP="005E777C">
                  <w:pPr>
                    <w:tabs>
                      <w:tab w:val="left" w:leader="underscore" w:pos="9900"/>
                    </w:tabs>
                    <w:spacing w:before="60"/>
                    <w:ind w:right="-108"/>
                    <w:jc w:val="center"/>
                    <w:rPr>
                      <w:rFonts w:ascii="SVN-Gilroy" w:hAnsi="SVN-Gilroy"/>
                      <w:szCs w:val="24"/>
                    </w:rPr>
                  </w:pPr>
                </w:p>
              </w:tc>
              <w:tc>
                <w:tcPr>
                  <w:tcW w:w="5640" w:type="dxa"/>
                  <w:shd w:val="clear" w:color="auto" w:fill="auto"/>
                </w:tcPr>
                <w:p w:rsidR="00EC4568" w:rsidRPr="00B7584E" w:rsidRDefault="00EC4568" w:rsidP="005E777C">
                  <w:pPr>
                    <w:tabs>
                      <w:tab w:val="left" w:leader="underscore" w:pos="9900"/>
                    </w:tabs>
                    <w:spacing w:before="60"/>
                    <w:ind w:right="-108"/>
                    <w:jc w:val="center"/>
                    <w:rPr>
                      <w:rFonts w:ascii="SVN-Gilroy" w:hAnsi="SVN-Gilroy"/>
                      <w:szCs w:val="24"/>
                    </w:rPr>
                  </w:pPr>
                </w:p>
              </w:tc>
            </w:tr>
          </w:tbl>
          <w:p w:rsidR="00CF4016" w:rsidRPr="00B7584E" w:rsidRDefault="00CF4016">
            <w:pPr>
              <w:tabs>
                <w:tab w:val="left" w:leader="underscore" w:pos="9900"/>
              </w:tabs>
              <w:spacing w:before="60"/>
              <w:ind w:right="-108"/>
              <w:rPr>
                <w:rFonts w:ascii="SVN-Gilroy" w:hAnsi="SVN-Gilroy"/>
                <w:b/>
                <w:szCs w:val="24"/>
              </w:rPr>
            </w:pPr>
          </w:p>
        </w:tc>
      </w:tr>
    </w:tbl>
    <w:p w:rsidR="00886C1A" w:rsidRPr="00B7584E" w:rsidRDefault="00886C1A" w:rsidP="00A6778A">
      <w:pPr>
        <w:jc w:val="center"/>
        <w:rPr>
          <w:rFonts w:ascii="SVN-Gilroy" w:hAnsi="SVN-Gilroy"/>
          <w:b/>
          <w:szCs w:val="24"/>
        </w:rPr>
      </w:pPr>
    </w:p>
    <w:p w:rsidR="00886C1A" w:rsidRPr="00B7584E" w:rsidRDefault="00886C1A" w:rsidP="00A6778A">
      <w:pPr>
        <w:jc w:val="center"/>
        <w:rPr>
          <w:rFonts w:ascii="SVN-Gilroy" w:hAnsi="SVN-Gilroy"/>
          <w:b/>
          <w:szCs w:val="24"/>
        </w:rPr>
      </w:pPr>
    </w:p>
    <w:p w:rsidR="00886C1A" w:rsidRPr="00B7584E" w:rsidRDefault="00886C1A" w:rsidP="00A6778A">
      <w:pPr>
        <w:jc w:val="center"/>
        <w:rPr>
          <w:rFonts w:ascii="SVN-Gilroy" w:hAnsi="SVN-Gilroy"/>
          <w:b/>
          <w:szCs w:val="24"/>
        </w:rPr>
      </w:pPr>
    </w:p>
    <w:p w:rsidR="00886C1A" w:rsidRPr="00B7584E" w:rsidRDefault="00886C1A" w:rsidP="00A6778A">
      <w:pPr>
        <w:jc w:val="center"/>
        <w:rPr>
          <w:rFonts w:ascii="SVN-Gilroy" w:hAnsi="SVN-Gilroy"/>
          <w:b/>
          <w:szCs w:val="24"/>
        </w:rPr>
      </w:pPr>
    </w:p>
    <w:p w:rsidR="00886C1A" w:rsidRPr="00B7584E" w:rsidRDefault="00886C1A" w:rsidP="00A6778A">
      <w:pPr>
        <w:jc w:val="center"/>
        <w:rPr>
          <w:rFonts w:ascii="SVN-Gilroy" w:hAnsi="SVN-Gilroy"/>
          <w:b/>
          <w:szCs w:val="24"/>
        </w:rPr>
      </w:pPr>
    </w:p>
    <w:p w:rsidR="00886C1A" w:rsidRPr="00B7584E" w:rsidRDefault="00886C1A" w:rsidP="00A6778A">
      <w:pPr>
        <w:jc w:val="center"/>
        <w:rPr>
          <w:rFonts w:ascii="SVN-Gilroy" w:hAnsi="SVN-Gilroy"/>
          <w:b/>
          <w:szCs w:val="24"/>
        </w:rPr>
      </w:pPr>
    </w:p>
    <w:p w:rsidR="00886C1A" w:rsidRPr="00B7584E" w:rsidRDefault="00886C1A" w:rsidP="00A6778A">
      <w:pPr>
        <w:jc w:val="center"/>
        <w:rPr>
          <w:rFonts w:ascii="SVN-Gilroy" w:hAnsi="SVN-Gilroy"/>
          <w:b/>
          <w:szCs w:val="24"/>
        </w:rPr>
      </w:pPr>
    </w:p>
    <w:p w:rsidR="00886C1A" w:rsidRPr="00B7584E" w:rsidRDefault="00886C1A" w:rsidP="00A6778A">
      <w:pPr>
        <w:jc w:val="center"/>
        <w:rPr>
          <w:rFonts w:ascii="SVN-Gilroy" w:hAnsi="SVN-Gilroy"/>
          <w:b/>
          <w:szCs w:val="24"/>
        </w:rPr>
      </w:pPr>
    </w:p>
    <w:p w:rsidR="00704399" w:rsidRPr="00B7584E" w:rsidRDefault="00704399" w:rsidP="00A6778A">
      <w:pPr>
        <w:jc w:val="center"/>
        <w:rPr>
          <w:rFonts w:ascii="SVN-Gilroy" w:hAnsi="SVN-Gilroy"/>
          <w:b/>
          <w:szCs w:val="24"/>
        </w:rPr>
      </w:pPr>
    </w:p>
    <w:p w:rsidR="00F162FF" w:rsidRPr="00CE4567" w:rsidRDefault="00D23BAB" w:rsidP="004A00F2">
      <w:pPr>
        <w:jc w:val="center"/>
        <w:rPr>
          <w:rFonts w:ascii="SVN-Gilroy" w:hAnsi="SVN-Gilroy"/>
          <w:b/>
          <w:szCs w:val="24"/>
        </w:rPr>
      </w:pPr>
      <w:r w:rsidRPr="00B7584E">
        <w:rPr>
          <w:rFonts w:ascii="SVN-Gilroy" w:hAnsi="SVN-Gilroy"/>
          <w:b/>
          <w:szCs w:val="24"/>
        </w:rPr>
        <w:br w:type="page"/>
      </w:r>
      <w:r w:rsidR="00F162FF" w:rsidRPr="00CE4567">
        <w:rPr>
          <w:rFonts w:ascii="SVN-Gilroy" w:hAnsi="SVN-Gilroy"/>
          <w:b/>
          <w:szCs w:val="24"/>
        </w:rPr>
        <w:lastRenderedPageBreak/>
        <w:t>HƯỚNG DẪN SỬ DỤNG MẪU BIỂU</w:t>
      </w:r>
    </w:p>
    <w:p w:rsidR="00F162FF" w:rsidRPr="00CE4567" w:rsidRDefault="00F162FF" w:rsidP="00F162FF">
      <w:pPr>
        <w:numPr>
          <w:ilvl w:val="0"/>
          <w:numId w:val="6"/>
        </w:numPr>
        <w:spacing w:before="60" w:after="60"/>
        <w:ind w:left="360" w:hanging="360"/>
        <w:rPr>
          <w:rFonts w:ascii="SVN-Gilroy" w:hAnsi="SVN-Gilroy"/>
          <w:b/>
          <w:szCs w:val="24"/>
        </w:rPr>
      </w:pPr>
      <w:r w:rsidRPr="00CE4567">
        <w:rPr>
          <w:rFonts w:ascii="SVN-Gilroy" w:hAnsi="SVN-Gilroy"/>
          <w:b/>
        </w:rPr>
        <w:t xml:space="preserve">Trường hợp </w:t>
      </w:r>
      <w:r w:rsidRPr="00CE4567">
        <w:rPr>
          <w:rFonts w:ascii="SVN-Gilroy" w:hAnsi="SVN-Gilroy"/>
          <w:b/>
          <w:szCs w:val="24"/>
        </w:rPr>
        <w:t>áp dụng mẫu biểu</w:t>
      </w:r>
    </w:p>
    <w:p w:rsidR="00F162FF" w:rsidRPr="00CE4567" w:rsidRDefault="00F162FF" w:rsidP="00F162FF">
      <w:pPr>
        <w:spacing w:before="60" w:after="60"/>
        <w:ind w:left="360"/>
        <w:jc w:val="both"/>
        <w:rPr>
          <w:rFonts w:ascii="SVN-Gilroy" w:hAnsi="SVN-Gilroy"/>
          <w:szCs w:val="24"/>
        </w:rPr>
      </w:pPr>
      <w:r w:rsidRPr="00CE4567">
        <w:rPr>
          <w:rFonts w:ascii="SVN-Gilroy" w:hAnsi="SVN-Gilroy"/>
          <w:szCs w:val="24"/>
        </w:rPr>
        <w:t>Áp dụng đối với Khách hàng ch</w:t>
      </w:r>
      <w:r w:rsidRPr="00CE4567">
        <w:rPr>
          <w:rFonts w:ascii="SVN-Gilroy" w:hAnsi="SVN-Gilroy" w:hint="eastAsia"/>
          <w:szCs w:val="24"/>
        </w:rPr>
        <w:t>ư</w:t>
      </w:r>
      <w:r w:rsidRPr="00CE4567">
        <w:rPr>
          <w:rFonts w:ascii="SVN-Gilroy" w:hAnsi="SVN-Gilroy"/>
          <w:szCs w:val="24"/>
        </w:rPr>
        <w:t xml:space="preserve">a có TKTT/TKTT </w:t>
      </w:r>
      <w:proofErr w:type="gramStart"/>
      <w:r w:rsidRPr="00CE4567">
        <w:rPr>
          <w:rFonts w:ascii="SVN-Gilroy" w:hAnsi="SVN-Gilroy"/>
          <w:szCs w:val="24"/>
        </w:rPr>
        <w:t>chung</w:t>
      </w:r>
      <w:proofErr w:type="gramEnd"/>
      <w:r w:rsidRPr="00CE4567">
        <w:rPr>
          <w:rFonts w:ascii="SVN-Gilroy" w:hAnsi="SVN-Gilroy"/>
          <w:szCs w:val="24"/>
        </w:rPr>
        <w:t xml:space="preserve"> tại VPBank</w:t>
      </w:r>
      <w:r w:rsidR="00BA5D6A">
        <w:rPr>
          <w:rFonts w:ascii="SVN-Gilroy" w:hAnsi="SVN-Gilroy"/>
          <w:szCs w:val="24"/>
        </w:rPr>
        <w:t xml:space="preserve"> hoặc đã mở TKTT tại VPBank nhưng các tài khoản đều được mở trước thời điểm 01/09/2017</w:t>
      </w:r>
      <w:r w:rsidRPr="00CE4567">
        <w:rPr>
          <w:rFonts w:ascii="SVN-Gilroy" w:hAnsi="SVN-Gilroy"/>
          <w:szCs w:val="24"/>
        </w:rPr>
        <w:t>, có nhu cầu đăng ký sử dụng một hoặc nhiều dịch vụ sau đây tại VPBank:</w:t>
      </w:r>
    </w:p>
    <w:p w:rsidR="00F162FF" w:rsidRPr="00CE4567" w:rsidRDefault="00F162FF" w:rsidP="00CA79DF">
      <w:pPr>
        <w:numPr>
          <w:ilvl w:val="0"/>
          <w:numId w:val="7"/>
        </w:numPr>
        <w:spacing w:before="60" w:after="60"/>
        <w:ind w:left="709" w:hanging="425"/>
        <w:jc w:val="both"/>
        <w:rPr>
          <w:rFonts w:ascii="SVN-Gilroy" w:hAnsi="SVN-Gilroy"/>
          <w:szCs w:val="24"/>
        </w:rPr>
      </w:pPr>
      <w:r w:rsidRPr="00CE4567">
        <w:rPr>
          <w:rFonts w:ascii="SVN-Gilroy" w:hAnsi="SVN-Gilroy"/>
          <w:szCs w:val="24"/>
        </w:rPr>
        <w:t>Dịch vụ mở tài khoản thanh toán/tài khoản thanh toán chung;</w:t>
      </w:r>
    </w:p>
    <w:p w:rsidR="00F162FF" w:rsidRPr="00CE4567" w:rsidRDefault="00F162FF" w:rsidP="00CA79DF">
      <w:pPr>
        <w:numPr>
          <w:ilvl w:val="0"/>
          <w:numId w:val="7"/>
        </w:numPr>
        <w:spacing w:before="60" w:after="60"/>
        <w:ind w:left="709" w:hanging="425"/>
        <w:jc w:val="both"/>
        <w:rPr>
          <w:rFonts w:ascii="SVN-Gilroy" w:hAnsi="SVN-Gilroy"/>
          <w:szCs w:val="24"/>
        </w:rPr>
      </w:pPr>
      <w:r w:rsidRPr="00CE4567">
        <w:rPr>
          <w:rFonts w:ascii="SVN-Gilroy" w:hAnsi="SVN-Gilroy"/>
          <w:szCs w:val="24"/>
        </w:rPr>
        <w:t>Dịch vụ VPBank NeoBiz;</w:t>
      </w:r>
    </w:p>
    <w:p w:rsidR="00F162FF" w:rsidRPr="00CE4567" w:rsidRDefault="00F162FF" w:rsidP="00CA79DF">
      <w:pPr>
        <w:numPr>
          <w:ilvl w:val="0"/>
          <w:numId w:val="7"/>
        </w:numPr>
        <w:spacing w:before="60" w:after="60"/>
        <w:ind w:left="709" w:hanging="425"/>
        <w:jc w:val="both"/>
        <w:rPr>
          <w:rFonts w:ascii="SVN-Gilroy" w:hAnsi="SVN-Gilroy"/>
          <w:szCs w:val="24"/>
        </w:rPr>
      </w:pPr>
      <w:r w:rsidRPr="00CE4567">
        <w:rPr>
          <w:rFonts w:ascii="SVN-Gilroy" w:hAnsi="SVN-Gilroy"/>
          <w:szCs w:val="24"/>
        </w:rPr>
        <w:t>Dịch vụ phát hành và sử dụng thẻ ghi nợ;</w:t>
      </w:r>
    </w:p>
    <w:p w:rsidR="00F162FF" w:rsidRPr="00CE4567" w:rsidRDefault="00F162FF" w:rsidP="00CA79DF">
      <w:pPr>
        <w:numPr>
          <w:ilvl w:val="0"/>
          <w:numId w:val="7"/>
        </w:numPr>
        <w:spacing w:before="60" w:after="60"/>
        <w:ind w:left="709" w:hanging="425"/>
        <w:jc w:val="both"/>
        <w:rPr>
          <w:rFonts w:ascii="SVN-Gilroy" w:hAnsi="SVN-Gilroy"/>
          <w:szCs w:val="24"/>
        </w:rPr>
      </w:pPr>
      <w:r w:rsidRPr="00CE4567">
        <w:rPr>
          <w:rFonts w:ascii="SVN-Gilroy" w:hAnsi="SVN-Gilroy"/>
          <w:szCs w:val="24"/>
        </w:rPr>
        <w:t>Dịch vụ giao dịch qua Fax;</w:t>
      </w:r>
    </w:p>
    <w:p w:rsidR="00F162FF" w:rsidRPr="00CE4567" w:rsidRDefault="00F162FF" w:rsidP="00CA79DF">
      <w:pPr>
        <w:numPr>
          <w:ilvl w:val="0"/>
          <w:numId w:val="7"/>
        </w:numPr>
        <w:spacing w:before="60" w:after="60"/>
        <w:ind w:left="709" w:hanging="425"/>
        <w:jc w:val="both"/>
        <w:rPr>
          <w:rFonts w:ascii="SVN-Gilroy" w:hAnsi="SVN-Gilroy"/>
          <w:szCs w:val="24"/>
        </w:rPr>
      </w:pPr>
      <w:r w:rsidRPr="00CE4567">
        <w:rPr>
          <w:rFonts w:ascii="SVN-Gilroy" w:hAnsi="SVN-Gilroy"/>
          <w:szCs w:val="24"/>
        </w:rPr>
        <w:t>Dịch vụ giao dịch qua Email</w:t>
      </w:r>
      <w:r w:rsidR="00535732">
        <w:rPr>
          <w:rFonts w:ascii="SVN-Gilroy" w:hAnsi="SVN-Gilroy"/>
          <w:szCs w:val="24"/>
        </w:rPr>
        <w:t xml:space="preserve">; </w:t>
      </w:r>
    </w:p>
    <w:p w:rsidR="00F162FF" w:rsidRPr="00CE4567" w:rsidRDefault="00F162FF" w:rsidP="00F162FF">
      <w:pPr>
        <w:numPr>
          <w:ilvl w:val="0"/>
          <w:numId w:val="6"/>
        </w:numPr>
        <w:spacing w:before="60" w:after="60"/>
        <w:ind w:left="360" w:hanging="360"/>
        <w:rPr>
          <w:rFonts w:ascii="SVN-Gilroy" w:hAnsi="SVN-Gilroy"/>
          <w:b/>
          <w:szCs w:val="24"/>
        </w:rPr>
      </w:pPr>
      <w:r w:rsidRPr="00CE4567">
        <w:rPr>
          <w:rFonts w:ascii="SVN-Gilroy" w:hAnsi="SVN-Gilroy"/>
          <w:b/>
          <w:szCs w:val="24"/>
        </w:rPr>
        <w:t>Hướng</w:t>
      </w:r>
      <w:r w:rsidRPr="00CE4567">
        <w:rPr>
          <w:rFonts w:ascii="SVN-Gilroy" w:hAnsi="SVN-Gilroy"/>
          <w:b/>
        </w:rPr>
        <w:t xml:space="preserve"> dẫn</w:t>
      </w:r>
      <w:r w:rsidRPr="00CE4567">
        <w:rPr>
          <w:rFonts w:ascii="SVN-Gilroy" w:hAnsi="SVN-Gilroy"/>
          <w:b/>
          <w:szCs w:val="24"/>
        </w:rPr>
        <w:t xml:space="preserve"> sử dụng mẫu biểu</w:t>
      </w:r>
    </w:p>
    <w:p w:rsidR="00F162FF" w:rsidRPr="00CE4567" w:rsidRDefault="00F162FF" w:rsidP="00F162FF">
      <w:pPr>
        <w:numPr>
          <w:ilvl w:val="0"/>
          <w:numId w:val="8"/>
        </w:numPr>
        <w:spacing w:before="60" w:after="60"/>
        <w:ind w:left="360"/>
        <w:rPr>
          <w:rFonts w:ascii="SVN-Gilroy" w:hAnsi="SVN-Gilroy"/>
          <w:b/>
          <w:szCs w:val="24"/>
        </w:rPr>
      </w:pPr>
      <w:r w:rsidRPr="00CE4567">
        <w:rPr>
          <w:rFonts w:ascii="SVN-Gilroy" w:hAnsi="SVN-Gilroy"/>
          <w:b/>
          <w:szCs w:val="24"/>
        </w:rPr>
        <w:t>Hướng dẫn đính kèm Phụ lục tương ứng với nhu cầu của Khách hàng</w:t>
      </w:r>
    </w:p>
    <w:p w:rsidR="00F162FF" w:rsidRPr="00CE4567" w:rsidRDefault="00F162FF" w:rsidP="00F162FF">
      <w:pPr>
        <w:numPr>
          <w:ilvl w:val="0"/>
          <w:numId w:val="12"/>
        </w:numPr>
        <w:spacing w:before="60" w:after="60"/>
        <w:ind w:left="360"/>
        <w:jc w:val="both"/>
        <w:rPr>
          <w:rFonts w:ascii="SVN-Gilroy" w:hAnsi="SVN-Gilroy"/>
          <w:szCs w:val="24"/>
        </w:rPr>
      </w:pPr>
      <w:r w:rsidRPr="00CE4567">
        <w:rPr>
          <w:rFonts w:ascii="SVN-Gilroy" w:hAnsi="SVN-Gilroy"/>
          <w:szCs w:val="24"/>
        </w:rPr>
        <w:t xml:space="preserve">Tùy từng nhu cầu đăng ký sử dụng dịch vụ, Đơn vị hướng dẫn Khách hàng kê khai thông tin tại </w:t>
      </w:r>
      <w:r w:rsidRPr="00CE4567">
        <w:rPr>
          <w:rFonts w:ascii="SVN-Gilroy" w:hAnsi="SVN-Gilroy"/>
          <w:i/>
          <w:szCs w:val="24"/>
        </w:rPr>
        <w:t>Giấy đề nghị đăng ký kiêm hợp đồng sử dụng dịch vụ</w:t>
      </w:r>
      <w:r w:rsidR="00C369A8">
        <w:rPr>
          <w:rFonts w:ascii="SVN-Gilroy" w:hAnsi="SVN-Gilroy"/>
          <w:i/>
          <w:szCs w:val="24"/>
        </w:rPr>
        <w:t xml:space="preserve"> và các hồ </w:t>
      </w:r>
      <w:proofErr w:type="gramStart"/>
      <w:r w:rsidR="00C369A8">
        <w:rPr>
          <w:rFonts w:ascii="SVN-Gilroy" w:hAnsi="SVN-Gilroy"/>
          <w:i/>
          <w:szCs w:val="24"/>
        </w:rPr>
        <w:t xml:space="preserve">sơ </w:t>
      </w:r>
      <w:r w:rsidR="005B3A25">
        <w:rPr>
          <w:rFonts w:ascii="SVN-Gilroy" w:hAnsi="SVN-Gilroy"/>
          <w:i/>
          <w:szCs w:val="24"/>
        </w:rPr>
        <w:t xml:space="preserve"> </w:t>
      </w:r>
      <w:r w:rsidR="005B3A25" w:rsidRPr="002B0360">
        <w:rPr>
          <w:rFonts w:ascii="SVN-Gilroy" w:hAnsi="SVN-Gilroy"/>
          <w:szCs w:val="24"/>
        </w:rPr>
        <w:t>đính</w:t>
      </w:r>
      <w:proofErr w:type="gramEnd"/>
      <w:r w:rsidR="005B3A25" w:rsidRPr="002B0360">
        <w:rPr>
          <w:rFonts w:ascii="SVN-Gilroy" w:hAnsi="SVN-Gilroy"/>
          <w:szCs w:val="24"/>
        </w:rPr>
        <w:t xml:space="preserve"> kèm</w:t>
      </w:r>
      <w:r w:rsidR="00C369A8" w:rsidRPr="002B0360">
        <w:rPr>
          <w:rFonts w:ascii="SVN-Gilroy" w:hAnsi="SVN-Gilroy"/>
        </w:rPr>
        <w:t xml:space="preserve"> </w:t>
      </w:r>
      <w:r w:rsidR="00C369A8">
        <w:rPr>
          <w:rFonts w:ascii="SVN-Gilroy" w:hAnsi="SVN-Gilroy"/>
          <w:szCs w:val="24"/>
        </w:rPr>
        <w:t>Giấy đề nghị này, bao gồm:</w:t>
      </w:r>
      <w:r w:rsidR="005B3A25">
        <w:rPr>
          <w:rFonts w:ascii="SVN-Gilroy" w:hAnsi="SVN-Gilroy"/>
          <w:i/>
          <w:szCs w:val="24"/>
        </w:rPr>
        <w:t xml:space="preserve"> (i) Phụ lục Nhận biết Khách hàng và</w:t>
      </w:r>
      <w:r w:rsidR="004A00F2">
        <w:rPr>
          <w:rFonts w:ascii="SVN-Gilroy" w:hAnsi="SVN-Gilroy"/>
          <w:i/>
          <w:szCs w:val="24"/>
        </w:rPr>
        <w:t xml:space="preserve"> thu thập thông tin</w:t>
      </w:r>
      <w:r w:rsidR="005B3A25">
        <w:rPr>
          <w:rFonts w:ascii="SVN-Gilroy" w:hAnsi="SVN-Gilroy"/>
          <w:i/>
          <w:szCs w:val="24"/>
        </w:rPr>
        <w:t xml:space="preserve"> Fatca, </w:t>
      </w:r>
      <w:r w:rsidRPr="00CE4567">
        <w:rPr>
          <w:rFonts w:ascii="SVN-Gilroy" w:hAnsi="SVN-Gilroy"/>
          <w:szCs w:val="24"/>
        </w:rPr>
        <w:t>và</w:t>
      </w:r>
      <w:r w:rsidR="009A552F">
        <w:rPr>
          <w:rFonts w:ascii="SVN-Gilroy" w:hAnsi="SVN-Gilroy"/>
          <w:szCs w:val="24"/>
        </w:rPr>
        <w:t xml:space="preserve"> (ii) </w:t>
      </w:r>
      <w:r w:rsidRPr="00CE4567">
        <w:rPr>
          <w:rFonts w:ascii="SVN-Gilroy" w:hAnsi="SVN-Gilroy"/>
          <w:szCs w:val="24"/>
        </w:rPr>
        <w:t xml:space="preserve">một hoặc nhiều Phụ lục tương ứng với dịch vụ Khách hàng đăng ký. </w:t>
      </w:r>
    </w:p>
    <w:p w:rsidR="00F162FF" w:rsidRPr="00CE4567" w:rsidRDefault="00F162FF" w:rsidP="00F162FF">
      <w:pPr>
        <w:numPr>
          <w:ilvl w:val="0"/>
          <w:numId w:val="12"/>
        </w:numPr>
        <w:spacing w:before="60" w:after="60"/>
        <w:ind w:left="360"/>
        <w:jc w:val="both"/>
        <w:rPr>
          <w:rFonts w:ascii="SVN-Gilroy" w:hAnsi="SVN-Gilroy"/>
          <w:szCs w:val="24"/>
        </w:rPr>
      </w:pPr>
      <w:r w:rsidRPr="00CE4567">
        <w:rPr>
          <w:rFonts w:ascii="SVN-Gilroy" w:hAnsi="SVN-Gilroy"/>
          <w:szCs w:val="24"/>
        </w:rPr>
        <w:t xml:space="preserve">Đơn vị hướng dẫn Khách hàng ghi đầy đủ tên Phụ lục </w:t>
      </w:r>
      <w:r w:rsidR="00D93C46">
        <w:rPr>
          <w:rFonts w:ascii="SVN-Gilroy" w:hAnsi="SVN-Gilroy"/>
          <w:szCs w:val="24"/>
        </w:rPr>
        <w:t xml:space="preserve">các dịch vụ đăng ký </w:t>
      </w:r>
      <w:r w:rsidRPr="00CE4567">
        <w:rPr>
          <w:rFonts w:ascii="SVN-Gilroy" w:hAnsi="SVN-Gilroy"/>
          <w:szCs w:val="24"/>
        </w:rPr>
        <w:t xml:space="preserve">đính kèm </w:t>
      </w:r>
      <w:r w:rsidRPr="001C3D5F">
        <w:rPr>
          <w:rFonts w:ascii="SVN-Gilroy" w:hAnsi="SVN-Gilroy"/>
          <w:i/>
          <w:szCs w:val="24"/>
        </w:rPr>
        <w:t>Giấy đề nghị đăng ký kiêm hợp đồng sử dụng dịch vụ</w:t>
      </w:r>
      <w:r w:rsidRPr="00CE4567">
        <w:rPr>
          <w:rFonts w:ascii="SVN-Gilroy" w:hAnsi="SVN-Gilroy"/>
          <w:szCs w:val="24"/>
        </w:rPr>
        <w:t xml:space="preserve"> tại Mục II</w:t>
      </w:r>
      <w:r>
        <w:rPr>
          <w:rFonts w:ascii="SVN-Gilroy" w:hAnsi="SVN-Gilroy"/>
          <w:szCs w:val="24"/>
        </w:rPr>
        <w:t>,</w:t>
      </w:r>
      <w:r w:rsidRPr="00CE4567">
        <w:rPr>
          <w:rFonts w:ascii="SVN-Gilroy" w:hAnsi="SVN-Gilroy"/>
          <w:szCs w:val="24"/>
        </w:rPr>
        <w:t xml:space="preserve"> </w:t>
      </w:r>
      <w:r>
        <w:rPr>
          <w:rFonts w:ascii="SVN-Gilroy" w:hAnsi="SVN-Gilroy"/>
          <w:szCs w:val="24"/>
        </w:rPr>
        <w:t>P</w:t>
      </w:r>
      <w:r w:rsidRPr="00CE4567">
        <w:rPr>
          <w:rFonts w:ascii="SVN-Gilroy" w:hAnsi="SVN-Gilroy"/>
          <w:szCs w:val="24"/>
        </w:rPr>
        <w:t>hần A. Danh sách các Phụ lục liên quan gồm:</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2"/>
        <w:gridCol w:w="4589"/>
      </w:tblGrid>
      <w:tr w:rsidR="00F162FF" w:rsidRPr="00CE4567" w:rsidTr="002B0360">
        <w:tc>
          <w:tcPr>
            <w:tcW w:w="4693" w:type="dxa"/>
            <w:shd w:val="clear" w:color="auto" w:fill="auto"/>
          </w:tcPr>
          <w:p w:rsidR="00F162FF" w:rsidRPr="00CE4567" w:rsidRDefault="00F162FF" w:rsidP="00852A35">
            <w:pPr>
              <w:jc w:val="center"/>
              <w:rPr>
                <w:rFonts w:ascii="SVN-Gilroy" w:hAnsi="SVN-Gilroy"/>
                <w:b/>
                <w:szCs w:val="24"/>
              </w:rPr>
            </w:pPr>
            <w:r w:rsidRPr="00CE4567">
              <w:rPr>
                <w:rFonts w:ascii="SVN-Gilroy" w:hAnsi="SVN-Gilroy"/>
                <w:b/>
                <w:szCs w:val="24"/>
              </w:rPr>
              <w:t>Nhu cầu đăng ký dịch vụ</w:t>
            </w:r>
          </w:p>
        </w:tc>
        <w:tc>
          <w:tcPr>
            <w:tcW w:w="4694" w:type="dxa"/>
            <w:shd w:val="clear" w:color="auto" w:fill="auto"/>
          </w:tcPr>
          <w:p w:rsidR="00F162FF" w:rsidRPr="00CE4567" w:rsidRDefault="00F162FF" w:rsidP="00852A35">
            <w:pPr>
              <w:jc w:val="center"/>
              <w:rPr>
                <w:rFonts w:ascii="SVN-Gilroy" w:hAnsi="SVN-Gilroy"/>
                <w:b/>
                <w:szCs w:val="24"/>
              </w:rPr>
            </w:pPr>
            <w:r w:rsidRPr="00CE4567">
              <w:rPr>
                <w:rFonts w:ascii="SVN-Gilroy" w:hAnsi="SVN-Gilroy"/>
                <w:b/>
                <w:szCs w:val="24"/>
              </w:rPr>
              <w:t>Phụ lục áp dụng</w:t>
            </w:r>
          </w:p>
        </w:tc>
      </w:tr>
      <w:tr w:rsidR="00F162FF" w:rsidRPr="00CE4567" w:rsidTr="002B0360">
        <w:tc>
          <w:tcPr>
            <w:tcW w:w="4693" w:type="dxa"/>
            <w:shd w:val="clear" w:color="auto" w:fill="auto"/>
          </w:tcPr>
          <w:p w:rsidR="00F162FF" w:rsidRPr="00CE4567" w:rsidRDefault="00F162FF" w:rsidP="00852A35">
            <w:pPr>
              <w:jc w:val="both"/>
              <w:rPr>
                <w:rFonts w:ascii="SVN-Gilroy" w:hAnsi="SVN-Gilroy"/>
                <w:szCs w:val="24"/>
              </w:rPr>
            </w:pPr>
            <w:r w:rsidRPr="00CE4567">
              <w:rPr>
                <w:rFonts w:ascii="SVN-Gilroy" w:hAnsi="SVN-Gilroy"/>
                <w:szCs w:val="24"/>
              </w:rPr>
              <w:t>Đăng ký mở TKTT</w:t>
            </w:r>
          </w:p>
        </w:tc>
        <w:tc>
          <w:tcPr>
            <w:tcW w:w="4694" w:type="dxa"/>
            <w:shd w:val="clear" w:color="auto" w:fill="auto"/>
          </w:tcPr>
          <w:p w:rsidR="00F162FF" w:rsidRPr="00CE4567" w:rsidRDefault="00F162FF" w:rsidP="00852A35">
            <w:pPr>
              <w:jc w:val="both"/>
              <w:rPr>
                <w:rFonts w:ascii="SVN-Gilroy" w:hAnsi="SVN-Gilroy"/>
                <w:szCs w:val="24"/>
              </w:rPr>
            </w:pPr>
            <w:r w:rsidRPr="00CE4567">
              <w:rPr>
                <w:rFonts w:ascii="SVN-Gilroy" w:hAnsi="SVN-Gilroy"/>
                <w:szCs w:val="24"/>
              </w:rPr>
              <w:t>Phụ lục đăng ký mở và sử dụng Tài khoản thanh toán</w:t>
            </w:r>
          </w:p>
        </w:tc>
      </w:tr>
      <w:tr w:rsidR="00F162FF" w:rsidRPr="00CE4567" w:rsidTr="002B0360">
        <w:tc>
          <w:tcPr>
            <w:tcW w:w="4693" w:type="dxa"/>
            <w:shd w:val="clear" w:color="auto" w:fill="auto"/>
          </w:tcPr>
          <w:p w:rsidR="00F162FF" w:rsidRPr="00CE4567" w:rsidRDefault="00F162FF" w:rsidP="00852A35">
            <w:pPr>
              <w:jc w:val="both"/>
              <w:rPr>
                <w:rFonts w:ascii="SVN-Gilroy" w:hAnsi="SVN-Gilroy"/>
                <w:szCs w:val="24"/>
              </w:rPr>
            </w:pPr>
            <w:r w:rsidRPr="00CE4567">
              <w:rPr>
                <w:rFonts w:ascii="SVN-Gilroy" w:hAnsi="SVN-Gilroy"/>
                <w:szCs w:val="24"/>
              </w:rPr>
              <w:t>Đăng ký mở TKTT chung</w:t>
            </w:r>
          </w:p>
        </w:tc>
        <w:tc>
          <w:tcPr>
            <w:tcW w:w="4694" w:type="dxa"/>
            <w:shd w:val="clear" w:color="auto" w:fill="auto"/>
          </w:tcPr>
          <w:p w:rsidR="00F162FF" w:rsidRPr="00CE4567" w:rsidRDefault="00F162FF" w:rsidP="00852A35">
            <w:pPr>
              <w:jc w:val="both"/>
              <w:rPr>
                <w:rFonts w:ascii="SVN-Gilroy" w:hAnsi="SVN-Gilroy"/>
                <w:szCs w:val="24"/>
              </w:rPr>
            </w:pPr>
            <w:r w:rsidRPr="00CE4567">
              <w:rPr>
                <w:rFonts w:ascii="SVN-Gilroy" w:hAnsi="SVN-Gilroy"/>
                <w:szCs w:val="24"/>
              </w:rPr>
              <w:t>Phụ lục đăng ký mở và sử dụng Tài khoản thanh toán chung</w:t>
            </w:r>
          </w:p>
        </w:tc>
      </w:tr>
      <w:tr w:rsidR="00F162FF" w:rsidRPr="00CE4567" w:rsidTr="00852A35">
        <w:tc>
          <w:tcPr>
            <w:tcW w:w="4693" w:type="dxa"/>
            <w:shd w:val="clear" w:color="auto" w:fill="auto"/>
          </w:tcPr>
          <w:p w:rsidR="00F162FF" w:rsidRPr="00CE4567" w:rsidRDefault="00F162FF" w:rsidP="00852A35">
            <w:pPr>
              <w:jc w:val="both"/>
              <w:rPr>
                <w:rFonts w:ascii="SVN-Gilroy" w:hAnsi="SVN-Gilroy"/>
                <w:szCs w:val="24"/>
              </w:rPr>
            </w:pPr>
            <w:r w:rsidRPr="00CE4567">
              <w:rPr>
                <w:rFonts w:ascii="SVN-Gilroy" w:hAnsi="SVN-Gilroy" w:cs="Cambria"/>
                <w:szCs w:val="24"/>
              </w:rPr>
              <w:t>Đă</w:t>
            </w:r>
            <w:r w:rsidRPr="00CE4567">
              <w:rPr>
                <w:rFonts w:ascii="SVN-Gilroy" w:hAnsi="SVN-Gilroy"/>
                <w:szCs w:val="24"/>
              </w:rPr>
              <w:t>ng k</w:t>
            </w:r>
            <w:r w:rsidRPr="00CE4567">
              <w:rPr>
                <w:rFonts w:ascii="SVN-Gilroy" w:hAnsi="SVN-Gilroy" w:cs="VNI-Times"/>
                <w:szCs w:val="24"/>
              </w:rPr>
              <w:t>ý</w:t>
            </w:r>
            <w:r w:rsidRPr="00CE4567">
              <w:rPr>
                <w:rFonts w:ascii="SVN-Gilroy" w:hAnsi="SVN-Gilroy"/>
                <w:szCs w:val="24"/>
              </w:rPr>
              <w:t xml:space="preserve"> s</w:t>
            </w:r>
            <w:r w:rsidRPr="00CE4567">
              <w:rPr>
                <w:rFonts w:ascii="SVN-Gilroy" w:hAnsi="SVN-Gilroy" w:cs="Cambria"/>
                <w:szCs w:val="24"/>
              </w:rPr>
              <w:t>ử</w:t>
            </w:r>
            <w:r w:rsidRPr="00CE4567">
              <w:rPr>
                <w:rFonts w:ascii="SVN-Gilroy" w:hAnsi="SVN-Gilroy"/>
                <w:szCs w:val="24"/>
              </w:rPr>
              <w:t xml:space="preserve"> d</w:t>
            </w:r>
            <w:r w:rsidRPr="00CE4567">
              <w:rPr>
                <w:rFonts w:ascii="SVN-Gilroy" w:hAnsi="SVN-Gilroy" w:cs="Cambria"/>
                <w:szCs w:val="24"/>
              </w:rPr>
              <w:t>ụ</w:t>
            </w:r>
            <w:r w:rsidRPr="00CE4567">
              <w:rPr>
                <w:rFonts w:ascii="SVN-Gilroy" w:hAnsi="SVN-Gilroy"/>
                <w:szCs w:val="24"/>
              </w:rPr>
              <w:t>ng d</w:t>
            </w:r>
            <w:r w:rsidRPr="00CE4567">
              <w:rPr>
                <w:rFonts w:ascii="SVN-Gilroy" w:hAnsi="SVN-Gilroy" w:cs="Cambria"/>
                <w:szCs w:val="24"/>
              </w:rPr>
              <w:t>ị</w:t>
            </w:r>
            <w:r w:rsidRPr="00CE4567">
              <w:rPr>
                <w:rFonts w:ascii="SVN-Gilroy" w:hAnsi="SVN-Gilroy"/>
                <w:szCs w:val="24"/>
              </w:rPr>
              <w:t>ch v</w:t>
            </w:r>
            <w:r w:rsidRPr="00CE4567">
              <w:rPr>
                <w:rFonts w:ascii="SVN-Gilroy" w:hAnsi="SVN-Gilroy" w:cs="Cambria"/>
                <w:szCs w:val="24"/>
              </w:rPr>
              <w:t>ụ</w:t>
            </w:r>
            <w:r w:rsidRPr="00CE4567">
              <w:rPr>
                <w:rFonts w:ascii="SVN-Gilroy" w:hAnsi="SVN-Gilroy"/>
                <w:szCs w:val="24"/>
              </w:rPr>
              <w:t xml:space="preserve"> VPBank NeoBiz</w:t>
            </w:r>
          </w:p>
        </w:tc>
        <w:tc>
          <w:tcPr>
            <w:tcW w:w="4694" w:type="dxa"/>
            <w:shd w:val="clear" w:color="auto" w:fill="auto"/>
          </w:tcPr>
          <w:p w:rsidR="00F162FF" w:rsidRPr="00CE4567" w:rsidRDefault="00F162FF" w:rsidP="00852A35">
            <w:pPr>
              <w:jc w:val="both"/>
              <w:rPr>
                <w:rFonts w:ascii="SVN-Gilroy" w:hAnsi="SVN-Gilroy"/>
                <w:szCs w:val="24"/>
              </w:rPr>
            </w:pPr>
            <w:r w:rsidRPr="00CE4567">
              <w:rPr>
                <w:rFonts w:ascii="SVN-Gilroy" w:hAnsi="SVN-Gilroy"/>
                <w:szCs w:val="24"/>
              </w:rPr>
              <w:t>Phụ lục đăng ký sử dụng dịch vụ VPBank NEOBiz</w:t>
            </w:r>
            <w:r w:rsidR="00890B2C">
              <w:rPr>
                <w:rFonts w:ascii="SVN-Gilroy" w:hAnsi="SVN-Gilroy"/>
                <w:szCs w:val="24"/>
              </w:rPr>
              <w:t>/Phụ lục đăng ký sử dụng dịch vụ VPBank NEOBiz trên hệ thống CMP</w:t>
            </w:r>
          </w:p>
        </w:tc>
      </w:tr>
      <w:tr w:rsidR="00F162FF" w:rsidRPr="00CE4567" w:rsidTr="002B0360">
        <w:tc>
          <w:tcPr>
            <w:tcW w:w="4693" w:type="dxa"/>
            <w:shd w:val="clear" w:color="auto" w:fill="auto"/>
          </w:tcPr>
          <w:p w:rsidR="00F162FF" w:rsidRPr="00CE4567" w:rsidRDefault="00F162FF" w:rsidP="00852A35">
            <w:pPr>
              <w:jc w:val="both"/>
              <w:rPr>
                <w:rFonts w:ascii="SVN-Gilroy" w:hAnsi="SVN-Gilroy"/>
                <w:szCs w:val="24"/>
              </w:rPr>
            </w:pPr>
            <w:r w:rsidRPr="00CE4567">
              <w:rPr>
                <w:rFonts w:ascii="SVN-Gilroy" w:hAnsi="SVN-Gilroy" w:cs="Cambria"/>
                <w:szCs w:val="24"/>
              </w:rPr>
              <w:t>Đề</w:t>
            </w:r>
            <w:r w:rsidRPr="00CE4567">
              <w:rPr>
                <w:rFonts w:ascii="SVN-Gilroy" w:hAnsi="SVN-Gilroy"/>
                <w:szCs w:val="24"/>
              </w:rPr>
              <w:t xml:space="preserve"> ngh</w:t>
            </w:r>
            <w:r w:rsidRPr="00CE4567">
              <w:rPr>
                <w:rFonts w:ascii="SVN-Gilroy" w:hAnsi="SVN-Gilroy" w:cs="Cambria"/>
                <w:szCs w:val="24"/>
              </w:rPr>
              <w:t>ị</w:t>
            </w:r>
            <w:r w:rsidRPr="00CE4567">
              <w:rPr>
                <w:rFonts w:ascii="SVN-Gilroy" w:hAnsi="SVN-Gilroy"/>
                <w:szCs w:val="24"/>
              </w:rPr>
              <w:t xml:space="preserve"> ph</w:t>
            </w:r>
            <w:r w:rsidRPr="00CE4567">
              <w:rPr>
                <w:rFonts w:ascii="SVN-Gilroy" w:hAnsi="SVN-Gilroy" w:cs="VNI-Times"/>
                <w:szCs w:val="24"/>
              </w:rPr>
              <w:t>á</w:t>
            </w:r>
            <w:r w:rsidRPr="00CE4567">
              <w:rPr>
                <w:rFonts w:ascii="SVN-Gilroy" w:hAnsi="SVN-Gilroy"/>
                <w:szCs w:val="24"/>
              </w:rPr>
              <w:t>t h</w:t>
            </w:r>
            <w:r w:rsidRPr="00CE4567">
              <w:rPr>
                <w:rFonts w:ascii="SVN-Gilroy" w:hAnsi="SVN-Gilroy" w:cs="VNI-Times"/>
                <w:szCs w:val="24"/>
              </w:rPr>
              <w:t>à</w:t>
            </w:r>
            <w:r w:rsidRPr="00CE4567">
              <w:rPr>
                <w:rFonts w:ascii="SVN-Gilroy" w:hAnsi="SVN-Gilroy"/>
                <w:szCs w:val="24"/>
              </w:rPr>
              <w:t>nh v</w:t>
            </w:r>
            <w:r w:rsidRPr="00CE4567">
              <w:rPr>
                <w:rFonts w:ascii="SVN-Gilroy" w:hAnsi="SVN-Gilroy" w:cs="VNI-Times"/>
                <w:szCs w:val="24"/>
              </w:rPr>
              <w:t>à</w:t>
            </w:r>
            <w:r w:rsidRPr="00CE4567">
              <w:rPr>
                <w:rFonts w:ascii="SVN-Gilroy" w:hAnsi="SVN-Gilroy"/>
                <w:szCs w:val="24"/>
              </w:rPr>
              <w:t xml:space="preserve"> s</w:t>
            </w:r>
            <w:r w:rsidRPr="00CE4567">
              <w:rPr>
                <w:rFonts w:ascii="SVN-Gilroy" w:hAnsi="SVN-Gilroy" w:cs="Cambria"/>
                <w:szCs w:val="24"/>
              </w:rPr>
              <w:t>ử</w:t>
            </w:r>
            <w:r w:rsidRPr="00CE4567">
              <w:rPr>
                <w:rFonts w:ascii="SVN-Gilroy" w:hAnsi="SVN-Gilroy"/>
                <w:szCs w:val="24"/>
              </w:rPr>
              <w:t xml:space="preserve"> d</w:t>
            </w:r>
            <w:r w:rsidRPr="00CE4567">
              <w:rPr>
                <w:rFonts w:ascii="SVN-Gilroy" w:hAnsi="SVN-Gilroy" w:cs="Cambria"/>
                <w:szCs w:val="24"/>
              </w:rPr>
              <w:t>ụ</w:t>
            </w:r>
            <w:r w:rsidRPr="00CE4567">
              <w:rPr>
                <w:rFonts w:ascii="SVN-Gilroy" w:hAnsi="SVN-Gilroy"/>
                <w:szCs w:val="24"/>
              </w:rPr>
              <w:t>ng th</w:t>
            </w:r>
            <w:r w:rsidRPr="00CE4567">
              <w:rPr>
                <w:rFonts w:ascii="SVN-Gilroy" w:hAnsi="SVN-Gilroy" w:cs="Cambria"/>
                <w:szCs w:val="24"/>
              </w:rPr>
              <w:t>ẻ</w:t>
            </w:r>
            <w:r w:rsidRPr="00CE4567">
              <w:rPr>
                <w:rFonts w:ascii="SVN-Gilroy" w:hAnsi="SVN-Gilroy"/>
                <w:szCs w:val="24"/>
              </w:rPr>
              <w:t xml:space="preserve"> ghi n</w:t>
            </w:r>
            <w:r w:rsidRPr="00CE4567">
              <w:rPr>
                <w:rFonts w:ascii="SVN-Gilroy" w:hAnsi="SVN-Gilroy" w:cs="Cambria"/>
                <w:szCs w:val="24"/>
              </w:rPr>
              <w:t>ợ</w:t>
            </w:r>
          </w:p>
        </w:tc>
        <w:tc>
          <w:tcPr>
            <w:tcW w:w="4694" w:type="dxa"/>
            <w:shd w:val="clear" w:color="auto" w:fill="auto"/>
          </w:tcPr>
          <w:p w:rsidR="00F162FF" w:rsidRPr="00CE4567" w:rsidRDefault="00F162FF" w:rsidP="00852A35">
            <w:pPr>
              <w:jc w:val="both"/>
              <w:rPr>
                <w:rFonts w:ascii="SVN-Gilroy" w:hAnsi="SVN-Gilroy"/>
                <w:szCs w:val="24"/>
              </w:rPr>
            </w:pPr>
            <w:r w:rsidRPr="00CE4567">
              <w:rPr>
                <w:rFonts w:ascii="SVN-Gilroy" w:hAnsi="SVN-Gilroy"/>
                <w:szCs w:val="24"/>
              </w:rPr>
              <w:t>Phụ lục đăng ký phát hành và sử dụng thẻ ghi nợ</w:t>
            </w:r>
          </w:p>
        </w:tc>
      </w:tr>
      <w:tr w:rsidR="00F162FF" w:rsidRPr="00CE4567" w:rsidTr="002B0360">
        <w:tc>
          <w:tcPr>
            <w:tcW w:w="4693" w:type="dxa"/>
            <w:shd w:val="clear" w:color="auto" w:fill="auto"/>
          </w:tcPr>
          <w:p w:rsidR="00F162FF" w:rsidRPr="00CE4567" w:rsidRDefault="00F162FF" w:rsidP="00852A35">
            <w:pPr>
              <w:jc w:val="both"/>
              <w:rPr>
                <w:rFonts w:ascii="SVN-Gilroy" w:hAnsi="SVN-Gilroy" w:cs="Cambria"/>
                <w:szCs w:val="24"/>
              </w:rPr>
            </w:pPr>
            <w:r w:rsidRPr="00CE4567">
              <w:rPr>
                <w:rFonts w:ascii="SVN-Gilroy" w:hAnsi="SVN-Gilroy" w:cs="Courier New"/>
                <w:szCs w:val="24"/>
              </w:rPr>
              <w:t>Đăng ký sử dụng dịch vụ Giao dịch qua Fax</w:t>
            </w:r>
          </w:p>
        </w:tc>
        <w:tc>
          <w:tcPr>
            <w:tcW w:w="4694" w:type="dxa"/>
            <w:shd w:val="clear" w:color="auto" w:fill="auto"/>
          </w:tcPr>
          <w:p w:rsidR="00F162FF" w:rsidRPr="00CE4567" w:rsidRDefault="00F162FF" w:rsidP="00852A35">
            <w:pPr>
              <w:jc w:val="both"/>
              <w:rPr>
                <w:rFonts w:ascii="SVN-Gilroy" w:hAnsi="SVN-Gilroy"/>
                <w:szCs w:val="24"/>
              </w:rPr>
            </w:pPr>
            <w:r w:rsidRPr="00CE4567">
              <w:rPr>
                <w:rFonts w:ascii="SVN-Gilroy" w:hAnsi="SVN-Gilroy"/>
                <w:szCs w:val="24"/>
              </w:rPr>
              <w:t>Phụ lục đăng ký sử dụng/thay đổi thông tin sử dụng dịch vụ giao dịch qua fax</w:t>
            </w:r>
          </w:p>
        </w:tc>
      </w:tr>
      <w:tr w:rsidR="00F162FF" w:rsidRPr="00196B2A" w:rsidTr="002B0360">
        <w:tc>
          <w:tcPr>
            <w:tcW w:w="4693" w:type="dxa"/>
            <w:shd w:val="clear" w:color="auto" w:fill="auto"/>
          </w:tcPr>
          <w:p w:rsidR="00F162FF" w:rsidRPr="00196B2A" w:rsidRDefault="00F162FF" w:rsidP="00852A35">
            <w:pPr>
              <w:jc w:val="both"/>
              <w:rPr>
                <w:rFonts w:ascii="SVN-Gilroy" w:hAnsi="SVN-Gilroy" w:cs="Cambria"/>
                <w:szCs w:val="24"/>
              </w:rPr>
            </w:pPr>
            <w:r w:rsidRPr="00196B2A">
              <w:rPr>
                <w:rFonts w:ascii="SVN-Gilroy" w:hAnsi="SVN-Gilroy" w:cs="Courier New"/>
                <w:szCs w:val="24"/>
              </w:rPr>
              <w:t>Đăng ký sử dụng dịch vụ Giao dịch qua Email</w:t>
            </w:r>
          </w:p>
        </w:tc>
        <w:tc>
          <w:tcPr>
            <w:tcW w:w="4694" w:type="dxa"/>
            <w:shd w:val="clear" w:color="auto" w:fill="auto"/>
          </w:tcPr>
          <w:p w:rsidR="00F162FF" w:rsidRPr="00196B2A" w:rsidRDefault="00F162FF" w:rsidP="00852A35">
            <w:pPr>
              <w:jc w:val="both"/>
              <w:rPr>
                <w:rFonts w:ascii="SVN-Gilroy" w:hAnsi="SVN-Gilroy"/>
                <w:szCs w:val="24"/>
              </w:rPr>
            </w:pPr>
            <w:r w:rsidRPr="00196B2A">
              <w:rPr>
                <w:rFonts w:ascii="SVN-Gilroy" w:hAnsi="SVN-Gilroy"/>
                <w:szCs w:val="24"/>
              </w:rPr>
              <w:t>Phụ lục đăng ký sử dụng/thay đổi thông tin sử dụng dịch vụ giao dịch qua email</w:t>
            </w:r>
          </w:p>
        </w:tc>
      </w:tr>
    </w:tbl>
    <w:p w:rsidR="008F7C90" w:rsidRDefault="00F162FF" w:rsidP="00F162FF">
      <w:pPr>
        <w:numPr>
          <w:ilvl w:val="0"/>
          <w:numId w:val="12"/>
        </w:numPr>
        <w:tabs>
          <w:tab w:val="left" w:pos="0"/>
        </w:tabs>
        <w:spacing w:before="60" w:after="60"/>
        <w:ind w:left="360"/>
        <w:jc w:val="both"/>
        <w:rPr>
          <w:rFonts w:ascii="SVN-Gilroy" w:hAnsi="SVN-Gilroy"/>
          <w:szCs w:val="24"/>
        </w:rPr>
      </w:pPr>
      <w:r w:rsidRPr="00196B2A">
        <w:rPr>
          <w:rFonts w:ascii="SVN-Gilroy" w:hAnsi="SVN-Gilroy"/>
          <w:szCs w:val="24"/>
        </w:rPr>
        <w:t xml:space="preserve">Giấy đề nghị đăng ký kiêm hợp đồng sử dụng dịch vụ và (các) Phụ lục đính kèm được đóng dấu giáp lai bởi con dấu của Khách hàng và VPBank. </w:t>
      </w:r>
    </w:p>
    <w:p w:rsidR="00F162FF" w:rsidRPr="00196B2A" w:rsidRDefault="00F162FF" w:rsidP="00F162FF">
      <w:pPr>
        <w:numPr>
          <w:ilvl w:val="0"/>
          <w:numId w:val="8"/>
        </w:numPr>
        <w:spacing w:before="60" w:after="60"/>
        <w:ind w:left="360"/>
        <w:jc w:val="both"/>
        <w:rPr>
          <w:rFonts w:ascii="SVN-Gilroy" w:hAnsi="SVN-Gilroy"/>
          <w:b/>
          <w:szCs w:val="24"/>
        </w:rPr>
      </w:pPr>
      <w:r w:rsidRPr="00196B2A">
        <w:rPr>
          <w:rFonts w:ascii="SVN-Gilroy" w:hAnsi="SVN-Gilroy"/>
          <w:b/>
          <w:szCs w:val="24"/>
        </w:rPr>
        <w:t xml:space="preserve">Hướng dẫn soạn thảo mẫu biểu </w:t>
      </w:r>
    </w:p>
    <w:p w:rsidR="00F162FF" w:rsidRPr="00196B2A" w:rsidRDefault="00F162FF" w:rsidP="00F162FF">
      <w:pPr>
        <w:numPr>
          <w:ilvl w:val="0"/>
          <w:numId w:val="14"/>
        </w:numPr>
        <w:spacing w:before="60" w:after="60"/>
        <w:ind w:left="360"/>
        <w:jc w:val="both"/>
        <w:rPr>
          <w:rFonts w:ascii="SVN-Gilroy" w:hAnsi="SVN-Gilroy"/>
          <w:szCs w:val="24"/>
        </w:rPr>
      </w:pPr>
      <w:r w:rsidRPr="00196B2A">
        <w:rPr>
          <w:rFonts w:ascii="SVN-Gilroy" w:hAnsi="SVN-Gilroy"/>
          <w:b/>
          <w:szCs w:val="24"/>
        </w:rPr>
        <w:t xml:space="preserve">Hướng dẫn đối với trường hợp Khách hàng có nhu cầu mở tài khoản thanh toán chung: </w:t>
      </w:r>
    </w:p>
    <w:p w:rsidR="00F162FF" w:rsidRPr="00196B2A" w:rsidRDefault="00F162FF" w:rsidP="00F162FF">
      <w:pPr>
        <w:numPr>
          <w:ilvl w:val="0"/>
          <w:numId w:val="17"/>
        </w:numPr>
        <w:ind w:left="360"/>
        <w:jc w:val="both"/>
        <w:rPr>
          <w:rFonts w:ascii="SVN-Gilroy" w:hAnsi="SVN-Gilroy"/>
          <w:szCs w:val="24"/>
        </w:rPr>
      </w:pPr>
      <w:r w:rsidRPr="00196B2A">
        <w:rPr>
          <w:rFonts w:ascii="SVN-Gilroy" w:hAnsi="SVN-Gilroy"/>
          <w:szCs w:val="24"/>
        </w:rPr>
        <w:t>Đơn vị thay đổi tên của Khoản 1 Mục I thành “</w:t>
      </w:r>
      <w:r w:rsidRPr="00196B2A">
        <w:rPr>
          <w:rFonts w:ascii="SVN-Gilroy" w:hAnsi="SVN-Gilroy"/>
          <w:i/>
          <w:szCs w:val="24"/>
        </w:rPr>
        <w:t>1. Thông tin Chủ tài khoản thứ nhất</w:t>
      </w:r>
      <w:r w:rsidRPr="00196B2A">
        <w:rPr>
          <w:rFonts w:ascii="SVN-Gilroy" w:hAnsi="SVN-Gilroy"/>
          <w:szCs w:val="24"/>
        </w:rPr>
        <w:t xml:space="preserve">” </w:t>
      </w:r>
    </w:p>
    <w:p w:rsidR="00F162FF" w:rsidRPr="002B0360" w:rsidRDefault="00F162FF" w:rsidP="00F162FF">
      <w:pPr>
        <w:numPr>
          <w:ilvl w:val="0"/>
          <w:numId w:val="17"/>
        </w:numPr>
        <w:ind w:left="360"/>
        <w:jc w:val="both"/>
      </w:pPr>
      <w:r w:rsidRPr="00196B2A">
        <w:rPr>
          <w:rFonts w:ascii="SVN-Gilroy" w:hAnsi="SVN-Gilroy"/>
          <w:szCs w:val="24"/>
        </w:rPr>
        <w:t>Thay thế Khoản 2 Mục I thành “</w:t>
      </w:r>
      <w:r w:rsidRPr="00196B2A">
        <w:rPr>
          <w:rFonts w:ascii="SVN-Gilroy" w:hAnsi="SVN-Gilroy"/>
          <w:i/>
          <w:szCs w:val="24"/>
        </w:rPr>
        <w:t>2. Thông tin Chủ tài khoản thứ hai</w:t>
      </w:r>
      <w:r w:rsidRPr="00196B2A">
        <w:rPr>
          <w:rFonts w:ascii="SVN-Gilroy" w:hAnsi="SVN-Gilroy"/>
          <w:szCs w:val="24"/>
        </w:rPr>
        <w:t>” với nội dung thông tin Khách hàng kê khai giống với Phần “</w:t>
      </w:r>
      <w:r w:rsidRPr="00196B2A">
        <w:rPr>
          <w:rFonts w:ascii="SVN-Gilroy" w:hAnsi="SVN-Gilroy"/>
          <w:i/>
          <w:szCs w:val="24"/>
        </w:rPr>
        <w:t>1. Thông tin Chủ tài khoản thứ nhất</w:t>
      </w:r>
      <w:r w:rsidRPr="00196B2A">
        <w:rPr>
          <w:rFonts w:ascii="SVN-Gilroy" w:hAnsi="SVN-Gilroy"/>
          <w:szCs w:val="24"/>
        </w:rPr>
        <w:t>” bên trên.</w:t>
      </w:r>
    </w:p>
    <w:p w:rsidR="00BA5D6A" w:rsidRPr="002B0360" w:rsidRDefault="00BA5D6A" w:rsidP="002B0360">
      <w:pPr>
        <w:pStyle w:val="ListParagraph"/>
        <w:numPr>
          <w:ilvl w:val="0"/>
          <w:numId w:val="14"/>
        </w:numPr>
        <w:ind w:left="360"/>
        <w:jc w:val="both"/>
        <w:rPr>
          <w:rFonts w:ascii="SVN-Gilroy" w:hAnsi="SVN-Gilroy"/>
          <w:b/>
        </w:rPr>
      </w:pPr>
      <w:r w:rsidRPr="002B0360">
        <w:rPr>
          <w:rFonts w:ascii="SVN-Gilroy" w:hAnsi="SVN-Gilroy"/>
          <w:b/>
        </w:rPr>
        <w:t>H</w:t>
      </w:r>
      <w:r w:rsidRPr="002B0360">
        <w:rPr>
          <w:rFonts w:ascii="SVN-Gilroy" w:hAnsi="SVN-Gilroy" w:hint="eastAsia"/>
          <w:b/>
        </w:rPr>
        <w:t>ư</w:t>
      </w:r>
      <w:r w:rsidRPr="002B0360">
        <w:rPr>
          <w:rFonts w:ascii="SVN-Gilroy" w:hAnsi="SVN-Gilroy"/>
          <w:b/>
        </w:rPr>
        <w:t>ớng dẫn nội dung III. Cam kết của Khách hàng</w:t>
      </w:r>
    </w:p>
    <w:p w:rsidR="00BA5D6A" w:rsidRPr="002B0360" w:rsidRDefault="00BA5D6A" w:rsidP="002B0360">
      <w:pPr>
        <w:pStyle w:val="ListParagraph"/>
        <w:ind w:left="360"/>
        <w:jc w:val="both"/>
        <w:rPr>
          <w:rFonts w:ascii="SVN-Gilroy" w:hAnsi="SVN-Gilroy"/>
          <w:bCs/>
          <w:szCs w:val="24"/>
        </w:rPr>
      </w:pPr>
      <w:r w:rsidRPr="002B0360">
        <w:rPr>
          <w:rFonts w:ascii="SVN-Gilroy" w:hAnsi="SVN-Gilroy"/>
          <w:bCs/>
          <w:szCs w:val="24"/>
        </w:rPr>
        <w:t>Đối với tổ chức là người không cư trú được thành lập và hoạt động theo pháp luật nước ngoài</w:t>
      </w:r>
      <w:r w:rsidR="00C669DA" w:rsidRPr="002B0360">
        <w:rPr>
          <w:rFonts w:ascii="SVN-Gilroy" w:hAnsi="SVN-Gilroy"/>
          <w:bCs/>
          <w:szCs w:val="24"/>
        </w:rPr>
        <w:t xml:space="preserve">, trường hợp Khách hàng </w:t>
      </w:r>
      <w:r w:rsidR="00A75DB8">
        <w:rPr>
          <w:rFonts w:ascii="SVN-Gilroy" w:hAnsi="SVN-Gilroy"/>
          <w:bCs/>
          <w:szCs w:val="24"/>
        </w:rPr>
        <w:t xml:space="preserve">được phép không có </w:t>
      </w:r>
      <w:r w:rsidR="00C669DA" w:rsidRPr="002B0360">
        <w:rPr>
          <w:rFonts w:ascii="SVN-Gilroy" w:hAnsi="SVN-Gilroy"/>
          <w:bCs/>
          <w:szCs w:val="24"/>
        </w:rPr>
        <w:t>Kế toán tr</w:t>
      </w:r>
      <w:r w:rsidR="00C669DA" w:rsidRPr="002B0360">
        <w:rPr>
          <w:rFonts w:ascii="SVN-Gilroy" w:hAnsi="SVN-Gilroy" w:hint="eastAsia"/>
          <w:bCs/>
          <w:szCs w:val="24"/>
        </w:rPr>
        <w:t>ư</w:t>
      </w:r>
      <w:r w:rsidR="00C669DA" w:rsidRPr="002B0360">
        <w:rPr>
          <w:rFonts w:ascii="SVN-Gilroy" w:hAnsi="SVN-Gilroy"/>
          <w:bCs/>
          <w:szCs w:val="24"/>
        </w:rPr>
        <w:t>ởng và/hoặc không có con dấu</w:t>
      </w:r>
      <w:r w:rsidR="00A75DB8">
        <w:rPr>
          <w:rFonts w:ascii="SVN-Gilroy" w:hAnsi="SVN-Gilroy"/>
          <w:bCs/>
          <w:szCs w:val="24"/>
        </w:rPr>
        <w:t xml:space="preserve"> theo chính sách mở và sử dụng tài khoản tổ chức của VPBank thì </w:t>
      </w:r>
      <w:r w:rsidR="00A75DB8">
        <w:rPr>
          <w:rFonts w:ascii="SVN-Gilroy" w:hAnsi="SVN-Gilroy"/>
          <w:bCs/>
          <w:szCs w:val="24"/>
        </w:rPr>
        <w:lastRenderedPageBreak/>
        <w:t>bổ sung cam kết sau</w:t>
      </w:r>
      <w:r w:rsidR="00C669DA" w:rsidRPr="002B0360">
        <w:rPr>
          <w:rFonts w:ascii="SVN-Gilroy" w:hAnsi="SVN-Gilroy"/>
          <w:bCs/>
          <w:szCs w:val="24"/>
        </w:rPr>
        <w:t>:</w:t>
      </w:r>
      <w:r w:rsidR="00C669DA" w:rsidRPr="002B0360">
        <w:rPr>
          <w:rFonts w:ascii="SVN-Gilroy" w:hAnsi="SVN-Gilroy"/>
          <w:i/>
          <w:szCs w:val="24"/>
        </w:rPr>
        <w:t xml:space="preserve"> “Chúng tôi cam kết công ty chúng tôi không thuộc đối tượng bắt buộc phải có mẫu dấu và/hoặc phải bổ nhiệm Kế toán trưởng theo quy định của Pháp luật [tên quốc gia nơi Khách hàng thành lập và hoạt động] và chúng tôi không sử dụng con dấu, không bổ nhiệm Kế toán trưởng.”</w:t>
      </w:r>
    </w:p>
    <w:p w:rsidR="00F162FF" w:rsidRPr="00196B2A" w:rsidRDefault="00F162FF" w:rsidP="00F162FF">
      <w:pPr>
        <w:numPr>
          <w:ilvl w:val="0"/>
          <w:numId w:val="14"/>
        </w:numPr>
        <w:spacing w:before="60" w:after="60"/>
        <w:ind w:left="360"/>
        <w:rPr>
          <w:rFonts w:ascii="SVN-Gilroy" w:hAnsi="SVN-Gilroy"/>
          <w:b/>
        </w:rPr>
      </w:pPr>
      <w:r w:rsidRPr="00196B2A">
        <w:rPr>
          <w:rFonts w:ascii="SVN-Gilroy" w:hAnsi="SVN-Gilroy"/>
          <w:b/>
          <w:iCs/>
          <w:szCs w:val="24"/>
        </w:rPr>
        <w:t xml:space="preserve">Hướng dẫn </w:t>
      </w:r>
      <w:r w:rsidRPr="00196B2A">
        <w:rPr>
          <w:rFonts w:ascii="SVN-Gilroy" w:hAnsi="SVN-Gilroy"/>
          <w:b/>
        </w:rPr>
        <w:t>Phần ký xác nhận của Khách hàng:</w:t>
      </w:r>
    </w:p>
    <w:p w:rsidR="00F162FF" w:rsidRPr="00196B2A" w:rsidRDefault="00F162FF" w:rsidP="00AB411D">
      <w:pPr>
        <w:pStyle w:val="ListParagraph"/>
        <w:widowControl w:val="0"/>
        <w:numPr>
          <w:ilvl w:val="0"/>
          <w:numId w:val="4"/>
        </w:numPr>
        <w:spacing w:before="60" w:after="60"/>
        <w:ind w:left="360"/>
        <w:contextualSpacing w:val="0"/>
        <w:jc w:val="both"/>
        <w:rPr>
          <w:rFonts w:ascii="SVN-Gilroy" w:hAnsi="SVN-Gilroy"/>
          <w:iCs/>
          <w:szCs w:val="24"/>
        </w:rPr>
      </w:pPr>
      <w:r w:rsidRPr="00196B2A">
        <w:rPr>
          <w:rFonts w:ascii="SVN-Gilroy" w:hAnsi="SVN-Gilroy"/>
          <w:iCs/>
          <w:szCs w:val="24"/>
        </w:rPr>
        <w:t xml:space="preserve">Giấy đề nghị đăng ký kiêm hợp đồng sử dụng dịch vụ được ký bởi Đại diện </w:t>
      </w:r>
      <w:r w:rsidR="006F7F83">
        <w:rPr>
          <w:rFonts w:ascii="SVN-Gilroy" w:hAnsi="SVN-Gilroy"/>
          <w:iCs/>
          <w:szCs w:val="24"/>
        </w:rPr>
        <w:t>hợp pháp</w:t>
      </w:r>
      <w:r w:rsidRPr="00196B2A">
        <w:rPr>
          <w:rFonts w:ascii="SVN-Gilroy" w:hAnsi="SVN-Gilroy"/>
          <w:iCs/>
          <w:szCs w:val="24"/>
        </w:rPr>
        <w:t xml:space="preserve"> và Kế toán trưởng/Phụ trách kế toán của Khách hàng.</w:t>
      </w:r>
    </w:p>
    <w:p w:rsidR="004E2649" w:rsidRDefault="00F162FF" w:rsidP="002B0360">
      <w:pPr>
        <w:pStyle w:val="ListParagraph"/>
        <w:widowControl w:val="0"/>
        <w:spacing w:before="60" w:after="60"/>
        <w:ind w:left="360"/>
        <w:contextualSpacing w:val="0"/>
        <w:jc w:val="both"/>
        <w:rPr>
          <w:rFonts w:ascii="SVN-Gilroy" w:hAnsi="SVN-Gilroy"/>
          <w:iCs/>
          <w:szCs w:val="24"/>
        </w:rPr>
      </w:pPr>
      <w:r w:rsidRPr="00196B2A">
        <w:rPr>
          <w:rFonts w:ascii="SVN-Gilroy" w:hAnsi="SVN-Gilroy"/>
          <w:iCs/>
          <w:szCs w:val="24"/>
        </w:rPr>
        <w:t xml:space="preserve">Trường hợp </w:t>
      </w:r>
      <w:r w:rsidR="00890B2C">
        <w:rPr>
          <w:rFonts w:ascii="SVN-Gilroy" w:hAnsi="SVN-Gilroy"/>
          <w:iCs/>
          <w:szCs w:val="24"/>
        </w:rPr>
        <w:t>Đ</w:t>
      </w:r>
      <w:r w:rsidRPr="00196B2A">
        <w:rPr>
          <w:rFonts w:ascii="SVN-Gilroy" w:hAnsi="SVN-Gilroy"/>
          <w:iCs/>
          <w:szCs w:val="24"/>
        </w:rPr>
        <w:t xml:space="preserve">ại diện </w:t>
      </w:r>
      <w:r w:rsidR="00890B2C">
        <w:rPr>
          <w:rFonts w:ascii="SVN-Gilroy" w:hAnsi="SVN-Gilroy"/>
          <w:iCs/>
          <w:szCs w:val="24"/>
        </w:rPr>
        <w:t xml:space="preserve">hợp pháp của </w:t>
      </w:r>
      <w:r w:rsidRPr="00196B2A">
        <w:rPr>
          <w:rFonts w:ascii="SVN-Gilroy" w:hAnsi="SVN-Gilroy"/>
          <w:iCs/>
          <w:szCs w:val="24"/>
        </w:rPr>
        <w:t xml:space="preserve">Chủ tài khoản ký trên Giấy đề nghị là Đại diện theo ủy quyền (không phải là Đại diện theo pháp luật) thì cần có Văn bản ủy quyền hợp lệ của Chủ tài khoản cho Đại diện theo ủy quyền trong đó nêu rõ Đại diện theo ủy quyền được quyền ký và quyết định </w:t>
      </w:r>
      <w:r w:rsidR="00822DE3">
        <w:rPr>
          <w:rFonts w:ascii="SVN-Gilroy" w:hAnsi="SVN-Gilroy"/>
          <w:iCs/>
          <w:szCs w:val="24"/>
        </w:rPr>
        <w:t xml:space="preserve">tất </w:t>
      </w:r>
      <w:r w:rsidR="00AB411D">
        <w:rPr>
          <w:rFonts w:ascii="SVN-Gilroy" w:hAnsi="SVN-Gilroy"/>
          <w:iCs/>
          <w:szCs w:val="24"/>
        </w:rPr>
        <w:t xml:space="preserve">cả </w:t>
      </w:r>
      <w:r w:rsidR="00822DE3">
        <w:rPr>
          <w:rFonts w:ascii="SVN-Gilroy" w:hAnsi="SVN-Gilroy"/>
          <w:iCs/>
          <w:szCs w:val="24"/>
        </w:rPr>
        <w:t xml:space="preserve">các vấn đề liên quan đến việc đăng ký và sử dụng các sản phẩm dịch vụ phi tín dụng của VPBank </w:t>
      </w:r>
      <w:r w:rsidR="00822DE3" w:rsidRPr="00544424">
        <w:rPr>
          <w:rFonts w:ascii="SVN-Gilroy" w:hAnsi="SVN-Gilroy"/>
          <w:szCs w:val="24"/>
        </w:rPr>
        <w:t>bao gồm cả việc</w:t>
      </w:r>
      <w:r w:rsidR="004E2649">
        <w:rPr>
          <w:rFonts w:ascii="SVN-Gilroy" w:hAnsi="SVN-Gilroy"/>
          <w:szCs w:val="24"/>
        </w:rPr>
        <w:t xml:space="preserve"> (i) được mở, sử dụng TKTT tại VPBank, chỉ định người sử dụng tài khoản (đối với trường hợp đăng ký dịch vụ liên quan đến tài khoản thanh toán);</w:t>
      </w:r>
      <w:r w:rsidR="00822DE3" w:rsidRPr="00544424">
        <w:rPr>
          <w:rFonts w:ascii="SVN-Gilroy" w:hAnsi="SVN-Gilroy"/>
          <w:szCs w:val="24"/>
        </w:rPr>
        <w:t xml:space="preserve"> </w:t>
      </w:r>
      <w:r w:rsidR="004E2649">
        <w:rPr>
          <w:rFonts w:ascii="SVN-Gilroy" w:hAnsi="SVN-Gilroy"/>
          <w:szCs w:val="24"/>
        </w:rPr>
        <w:t xml:space="preserve">(ii) </w:t>
      </w:r>
      <w:r w:rsidR="00822DE3" w:rsidRPr="00544424">
        <w:rPr>
          <w:rFonts w:ascii="SVN-Gilroy" w:hAnsi="SVN-Gilroy"/>
          <w:szCs w:val="24"/>
        </w:rPr>
        <w:t>đ</w:t>
      </w:r>
      <w:r w:rsidR="00822DE3" w:rsidRPr="00544424">
        <w:rPr>
          <w:rFonts w:ascii="SVN-Gilroy" w:hAnsi="SVN-Gilroy" w:hint="eastAsia"/>
          <w:szCs w:val="24"/>
        </w:rPr>
        <w:t>ư</w:t>
      </w:r>
      <w:r w:rsidR="00822DE3" w:rsidRPr="00544424">
        <w:rPr>
          <w:rFonts w:ascii="SVN-Gilroy" w:hAnsi="SVN-Gilroy"/>
          <w:szCs w:val="24"/>
        </w:rPr>
        <w:t>ợc chỉ định Ng</w:t>
      </w:r>
      <w:r w:rsidR="00822DE3" w:rsidRPr="00544424">
        <w:rPr>
          <w:rFonts w:ascii="SVN-Gilroy" w:hAnsi="SVN-Gilroy" w:hint="eastAsia"/>
          <w:szCs w:val="24"/>
        </w:rPr>
        <w:t>ư</w:t>
      </w:r>
      <w:r w:rsidR="00822DE3" w:rsidRPr="00544424">
        <w:rPr>
          <w:rFonts w:ascii="SVN-Gilroy" w:hAnsi="SVN-Gilroy"/>
          <w:szCs w:val="24"/>
        </w:rPr>
        <w:t>ời sử dụng, Quản trị viên VPBank NEOBiz, cho phép Ng</w:t>
      </w:r>
      <w:r w:rsidR="00822DE3" w:rsidRPr="00544424">
        <w:rPr>
          <w:rFonts w:ascii="SVN-Gilroy" w:hAnsi="SVN-Gilroy" w:hint="eastAsia"/>
          <w:szCs w:val="24"/>
        </w:rPr>
        <w:t>ư</w:t>
      </w:r>
      <w:r w:rsidR="00822DE3" w:rsidRPr="00544424">
        <w:rPr>
          <w:rFonts w:ascii="SVN-Gilroy" w:hAnsi="SVN-Gilroy"/>
          <w:szCs w:val="24"/>
        </w:rPr>
        <w:t xml:space="preserve">ời sử dụng, Quản trị viên VPBank NEOBiz sử dụng chữ ký số của tổ chức trong việc thực hiện các giao dịch trên VPBank NEOBiz (đối với </w:t>
      </w:r>
      <w:r w:rsidR="00822DE3" w:rsidRPr="00544424">
        <w:rPr>
          <w:rFonts w:ascii="SVN-Gilroy" w:hAnsi="SVN-Gilroy"/>
          <w:iCs/>
          <w:szCs w:val="24"/>
        </w:rPr>
        <w:t>tr</w:t>
      </w:r>
      <w:r w:rsidR="00822DE3" w:rsidRPr="00544424">
        <w:rPr>
          <w:rFonts w:ascii="SVN-Gilroy" w:hAnsi="SVN-Gilroy" w:hint="eastAsia"/>
          <w:iCs/>
          <w:szCs w:val="24"/>
        </w:rPr>
        <w:t>ư</w:t>
      </w:r>
      <w:r w:rsidR="00822DE3" w:rsidRPr="00544424">
        <w:rPr>
          <w:rFonts w:ascii="SVN-Gilroy" w:hAnsi="SVN-Gilroy"/>
          <w:iCs/>
          <w:szCs w:val="24"/>
        </w:rPr>
        <w:t xml:space="preserve">ờng hợp </w:t>
      </w:r>
      <w:r w:rsidR="00822DE3" w:rsidRPr="00544424">
        <w:rPr>
          <w:rFonts w:ascii="SVN-Gilroy" w:hAnsi="SVN-Gilroy"/>
          <w:szCs w:val="24"/>
        </w:rPr>
        <w:t>đăng ký dịch vụ VPBank NEOBiz)</w:t>
      </w:r>
      <w:r w:rsidR="00822DE3">
        <w:rPr>
          <w:rFonts w:ascii="SVN-Gilroy" w:hAnsi="SVN-Gilroy"/>
          <w:szCs w:val="24"/>
        </w:rPr>
        <w:t>.</w:t>
      </w:r>
      <w:r w:rsidR="00822DE3" w:rsidDel="00822DE3">
        <w:rPr>
          <w:rFonts w:ascii="SVN-Gilroy" w:hAnsi="SVN-Gilroy"/>
          <w:iCs/>
          <w:szCs w:val="24"/>
        </w:rPr>
        <w:t xml:space="preserve"> </w:t>
      </w:r>
    </w:p>
    <w:p w:rsidR="00F162FF" w:rsidRPr="004E2649" w:rsidRDefault="00F162FF" w:rsidP="00AB411D">
      <w:pPr>
        <w:pStyle w:val="ListParagraph"/>
        <w:widowControl w:val="0"/>
        <w:numPr>
          <w:ilvl w:val="0"/>
          <w:numId w:val="4"/>
        </w:numPr>
        <w:spacing w:before="60" w:after="60"/>
        <w:ind w:left="360"/>
        <w:contextualSpacing w:val="0"/>
        <w:jc w:val="both"/>
        <w:rPr>
          <w:rFonts w:ascii="SVN-Gilroy" w:hAnsi="SVN-Gilroy"/>
          <w:iCs/>
          <w:szCs w:val="24"/>
        </w:rPr>
      </w:pPr>
      <w:r w:rsidRPr="004E2649">
        <w:rPr>
          <w:rFonts w:ascii="SVN-Gilroy" w:hAnsi="SVN-Gilroy"/>
          <w:iCs/>
          <w:szCs w:val="24"/>
        </w:rPr>
        <w:t xml:space="preserve">Trường hợp mở TKTT </w:t>
      </w:r>
      <w:proofErr w:type="gramStart"/>
      <w:r w:rsidRPr="004E2649">
        <w:rPr>
          <w:rFonts w:ascii="SVN-Gilroy" w:hAnsi="SVN-Gilroy"/>
          <w:iCs/>
          <w:szCs w:val="24"/>
        </w:rPr>
        <w:t>chung</w:t>
      </w:r>
      <w:proofErr w:type="gramEnd"/>
      <w:r w:rsidRPr="004E2649">
        <w:rPr>
          <w:rFonts w:ascii="SVN-Gilroy" w:hAnsi="SVN-Gilroy"/>
          <w:iCs/>
          <w:szCs w:val="24"/>
        </w:rPr>
        <w:t xml:space="preserve">: yêu cầu tất cả các Chủ tài khoản cùng ký. Trong đó, trường hợp (các) Chủ tài khoản là tổ chức thì yêu cầu chữ ký của Đại diện hợp pháp và Kế toán trưởng/Phụ trách kế toán của Chủ tài khoản. </w:t>
      </w:r>
    </w:p>
    <w:p w:rsidR="004632A5" w:rsidRPr="00CE4567" w:rsidRDefault="004632A5" w:rsidP="00196B2A">
      <w:pPr>
        <w:jc w:val="center"/>
        <w:rPr>
          <w:rFonts w:ascii="SVN-Gilroy" w:hAnsi="SVN-Gilroy"/>
          <w:iCs/>
          <w:szCs w:val="24"/>
        </w:rPr>
      </w:pPr>
    </w:p>
    <w:p w:rsidR="004169CF" w:rsidRPr="00B7584E" w:rsidRDefault="004169CF" w:rsidP="00A6778A">
      <w:pPr>
        <w:jc w:val="center"/>
        <w:rPr>
          <w:rFonts w:ascii="SVN-Gilroy" w:hAnsi="SVN-Gilroy"/>
          <w:szCs w:val="24"/>
        </w:rPr>
      </w:pPr>
    </w:p>
    <w:sectPr w:rsidR="004169CF" w:rsidRPr="00B7584E" w:rsidSect="00033D6B">
      <w:footerReference w:type="even" r:id="rId14"/>
      <w:footerReference w:type="default" r:id="rId15"/>
      <w:pgSz w:w="11907" w:h="16840" w:code="9"/>
      <w:pgMar w:top="567" w:right="1134" w:bottom="360" w:left="1134" w:header="426" w:footer="27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485" w:rsidRDefault="00844485">
      <w:r>
        <w:separator/>
      </w:r>
    </w:p>
  </w:endnote>
  <w:endnote w:type="continuationSeparator" w:id="0">
    <w:p w:rsidR="00844485" w:rsidRDefault="00844485">
      <w:r>
        <w:continuationSeparator/>
      </w:r>
    </w:p>
  </w:endnote>
  <w:endnote w:type="continuationNotice" w:id="1">
    <w:p w:rsidR="00844485" w:rsidRDefault="00844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VN-Gilroy">
    <w:altName w:val="Courier New"/>
    <w:panose1 w:val="00000500000000000000"/>
    <w:charset w:val="00"/>
    <w:family w:val="modern"/>
    <w:notTrueType/>
    <w:pitch w:val="variable"/>
    <w:sig w:usb0="00000207" w:usb1="00000000" w:usb2="00000000" w:usb3="00000000" w:csb0="000000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NI-Helve-Condens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6D3" w:rsidRDefault="009766D3" w:rsidP="009766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6D3" w:rsidRDefault="009766D3" w:rsidP="009766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6D3" w:rsidRPr="00A36CA3" w:rsidRDefault="009766D3" w:rsidP="009766D3">
    <w:pPr>
      <w:pStyle w:val="Footer"/>
      <w:framePr w:wrap="around" w:vAnchor="text" w:hAnchor="margin" w:xAlign="right" w:y="1"/>
      <w:rPr>
        <w:rStyle w:val="PageNumber"/>
        <w:rFonts w:ascii="SVN-Gilroy" w:hAnsi="SVN-Gilroy"/>
        <w:sz w:val="20"/>
      </w:rPr>
    </w:pPr>
    <w:r w:rsidRPr="00A36CA3">
      <w:rPr>
        <w:rStyle w:val="PageNumber"/>
        <w:rFonts w:ascii="SVN-Gilroy" w:hAnsi="SVN-Gilroy"/>
        <w:sz w:val="20"/>
      </w:rPr>
      <w:fldChar w:fldCharType="begin"/>
    </w:r>
    <w:r w:rsidRPr="00A36CA3">
      <w:rPr>
        <w:rStyle w:val="PageNumber"/>
        <w:rFonts w:ascii="SVN-Gilroy" w:hAnsi="SVN-Gilroy"/>
        <w:sz w:val="20"/>
      </w:rPr>
      <w:instrText xml:space="preserve">PAGE  </w:instrText>
    </w:r>
    <w:r w:rsidRPr="00A36CA3">
      <w:rPr>
        <w:rStyle w:val="PageNumber"/>
        <w:rFonts w:ascii="SVN-Gilroy" w:hAnsi="SVN-Gilroy"/>
        <w:sz w:val="20"/>
      </w:rPr>
      <w:fldChar w:fldCharType="separate"/>
    </w:r>
    <w:r w:rsidR="00B46BFC">
      <w:rPr>
        <w:rStyle w:val="PageNumber"/>
        <w:rFonts w:ascii="SVN-Gilroy" w:hAnsi="SVN-Gilroy"/>
        <w:noProof/>
        <w:sz w:val="20"/>
      </w:rPr>
      <w:t>6</w:t>
    </w:r>
    <w:r w:rsidRPr="00A36CA3">
      <w:rPr>
        <w:rStyle w:val="PageNumber"/>
        <w:rFonts w:ascii="SVN-Gilroy" w:hAnsi="SVN-Gilroy"/>
        <w:sz w:val="20"/>
      </w:rPr>
      <w:fldChar w:fldCharType="end"/>
    </w:r>
  </w:p>
  <w:p w:rsidR="009766D3" w:rsidRPr="00B7584E" w:rsidRDefault="003F0167" w:rsidP="00B7584E">
    <w:pPr>
      <w:widowControl w:val="0"/>
      <w:spacing w:before="120" w:after="120" w:line="288" w:lineRule="auto"/>
      <w:jc w:val="both"/>
      <w:rPr>
        <w:rFonts w:ascii="SVN-Gilroy" w:hAnsi="SVN-Gilroy"/>
        <w:sz w:val="20"/>
      </w:rPr>
    </w:pPr>
    <w:r>
      <w:rPr>
        <w:rFonts w:ascii="SVN-Gilroy" w:hAnsi="SVN-Gilroy"/>
        <w:sz w:val="20"/>
      </w:rPr>
      <w:t>MB03. HDM-TT.DT.TK02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485" w:rsidRDefault="00844485">
      <w:r>
        <w:separator/>
      </w:r>
    </w:p>
  </w:footnote>
  <w:footnote w:type="continuationSeparator" w:id="0">
    <w:p w:rsidR="00844485" w:rsidRDefault="00844485">
      <w:r>
        <w:continuationSeparator/>
      </w:r>
    </w:p>
  </w:footnote>
  <w:footnote w:type="continuationNotice" w:id="1">
    <w:p w:rsidR="00844485" w:rsidRDefault="00844485"/>
  </w:footnote>
  <w:footnote w:id="2">
    <w:p w:rsidR="00EE25A5" w:rsidRPr="00E74E54" w:rsidRDefault="00EE25A5">
      <w:pPr>
        <w:pStyle w:val="FootnoteText"/>
        <w:rPr>
          <w:lang w:val="en-US"/>
        </w:rPr>
      </w:pPr>
      <w:r>
        <w:rPr>
          <w:rStyle w:val="FootnoteReference"/>
        </w:rPr>
        <w:footnoteRef/>
      </w:r>
      <w:r>
        <w:t xml:space="preserve"> </w:t>
      </w:r>
      <w:r w:rsidRPr="00E74E54">
        <w:rPr>
          <w:rFonts w:ascii="SVN-Gilroy" w:hAnsi="SVN-Gilroy" w:cs="Cambria"/>
          <w:szCs w:val="24"/>
        </w:rPr>
        <w:t xml:space="preserve">Nếu trùng với số </w:t>
      </w:r>
      <w:r w:rsidRPr="00E74E54">
        <w:rPr>
          <w:rFonts w:ascii="SVN-Gilroy" w:hAnsi="SVN-Gilroy" w:cs="Cambria" w:hint="eastAsia"/>
          <w:szCs w:val="24"/>
        </w:rPr>
        <w:t>Đ</w:t>
      </w:r>
      <w:r w:rsidRPr="00E74E54">
        <w:rPr>
          <w:rFonts w:ascii="SVN-Gilroy" w:hAnsi="SVN-Gilroy" w:cs="Cambria"/>
          <w:szCs w:val="24"/>
        </w:rPr>
        <w:t>KDN</w:t>
      </w:r>
      <w:r>
        <w:rPr>
          <w:rFonts w:ascii="SVN-Gilroy" w:hAnsi="SVN-Gilroy" w:cs="Cambria"/>
          <w:szCs w:val="24"/>
          <w:lang w:val="en-US"/>
        </w:rPr>
        <w:t>/ ĐKKD</w:t>
      </w:r>
      <w:r w:rsidRPr="00E74E54">
        <w:rPr>
          <w:rFonts w:ascii="SVN-Gilroy" w:hAnsi="SVN-Gilroy" w:cs="Cambria"/>
          <w:szCs w:val="24"/>
        </w:rPr>
        <w:t xml:space="preserve"> thì không cần </w:t>
      </w:r>
      <w:r w:rsidRPr="00E74E54">
        <w:rPr>
          <w:rFonts w:ascii="SVN-Gilroy" w:hAnsi="SVN-Gilroy" w:cs="Cambria" w:hint="eastAsia"/>
          <w:szCs w:val="24"/>
        </w:rPr>
        <w:t>đ</w:t>
      </w:r>
      <w:r w:rsidRPr="00E74E54">
        <w:rPr>
          <w:rFonts w:ascii="SVN-Gilroy" w:hAnsi="SVN-Gilroy" w:cs="Cambria"/>
          <w:szCs w:val="24"/>
        </w:rPr>
        <w:t>iền.</w:t>
      </w:r>
      <w:r>
        <w:rPr>
          <w:lang w:val="en-US"/>
        </w:rPr>
        <w:t xml:space="preserve"> </w:t>
      </w:r>
    </w:p>
  </w:footnote>
  <w:footnote w:id="3">
    <w:p w:rsidR="00E1662C" w:rsidRPr="002B0360" w:rsidRDefault="00E1662C">
      <w:pPr>
        <w:pStyle w:val="FootnoteText"/>
        <w:rPr>
          <w:lang w:val="en-US"/>
        </w:rPr>
      </w:pPr>
      <w:r>
        <w:rPr>
          <w:rStyle w:val="FootnoteReference"/>
        </w:rPr>
        <w:footnoteRef/>
      </w:r>
      <w:r>
        <w:t xml:space="preserve"> </w:t>
      </w:r>
      <w:r w:rsidR="00FD5631">
        <w:rPr>
          <w:rFonts w:ascii="SVN-Gilroy" w:hAnsi="SVN-Gilroy" w:cs="Cambria"/>
          <w:szCs w:val="24"/>
          <w:lang w:val="en-US"/>
        </w:rPr>
        <w:t>N</w:t>
      </w:r>
      <w:r w:rsidRPr="001C4D73">
        <w:rPr>
          <w:rFonts w:ascii="SVN-Gilroy" w:hAnsi="SVN-Gilroy" w:cs="Cambria"/>
          <w:szCs w:val="24"/>
        </w:rPr>
        <w:t>ếu đại diện theo pháp luật của Khách hàng trực tiếp ký Giấy đề nghị này thì bỏ phần thông tin về Văn bản ủy quyền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0" w:firstLine="0"/>
      </w:pPr>
      <w:rPr>
        <w:rFonts w:ascii="Times New Roman" w:hAnsi="Times New Roman" w:cs="Times New Roman"/>
      </w:rPr>
    </w:lvl>
  </w:abstractNum>
  <w:abstractNum w:abstractNumId="1" w15:restartNumberingAfterBreak="0">
    <w:nsid w:val="05786B4A"/>
    <w:multiLevelType w:val="hybridMultilevel"/>
    <w:tmpl w:val="19D0B97A"/>
    <w:lvl w:ilvl="0" w:tplc="F1B8B5CC">
      <w:start w:val="1"/>
      <w:numFmt w:val="lowerLetter"/>
      <w:lvlText w:val="%1)"/>
      <w:lvlJc w:val="left"/>
      <w:pPr>
        <w:ind w:left="810" w:hanging="360"/>
      </w:pPr>
      <w:rPr>
        <w:rFonts w:ascii="SVN-Gilroy" w:eastAsia="Times New Roman" w:hAnsi="SVN-Gilroy" w:cs="Times New Roman"/>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0A6271B3"/>
    <w:multiLevelType w:val="hybridMultilevel"/>
    <w:tmpl w:val="ABBCC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55575"/>
    <w:multiLevelType w:val="hybridMultilevel"/>
    <w:tmpl w:val="7568BA2A"/>
    <w:lvl w:ilvl="0" w:tplc="F3349EF4">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CF56CF"/>
    <w:multiLevelType w:val="hybridMultilevel"/>
    <w:tmpl w:val="D4B0E120"/>
    <w:lvl w:ilvl="0" w:tplc="262A5F0E">
      <w:start w:val="1"/>
      <w:numFmt w:val="decimal"/>
      <w:lvlText w:val="%1."/>
      <w:lvlJc w:val="left"/>
      <w:pPr>
        <w:ind w:left="63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3F4D9B"/>
    <w:multiLevelType w:val="hybridMultilevel"/>
    <w:tmpl w:val="D4B0E120"/>
    <w:lvl w:ilvl="0" w:tplc="262A5F0E">
      <w:start w:val="1"/>
      <w:numFmt w:val="decimal"/>
      <w:lvlText w:val="%1."/>
      <w:lvlJc w:val="left"/>
      <w:pPr>
        <w:ind w:left="63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CC259B"/>
    <w:multiLevelType w:val="hybridMultilevel"/>
    <w:tmpl w:val="A8820CC8"/>
    <w:lvl w:ilvl="0" w:tplc="706AFDB8">
      <w:numFmt w:val="bullet"/>
      <w:lvlText w:val="-"/>
      <w:lvlJc w:val="left"/>
      <w:pPr>
        <w:ind w:left="1117" w:hanging="360"/>
      </w:pPr>
      <w:rPr>
        <w:rFonts w:ascii="Times New Roman" w:hAnsi="Times New Roman" w:cs="Times New Roman" w:hint="default"/>
        <w:b/>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7" w15:restartNumberingAfterBreak="0">
    <w:nsid w:val="1FFC2D59"/>
    <w:multiLevelType w:val="hybridMultilevel"/>
    <w:tmpl w:val="CE949B2A"/>
    <w:lvl w:ilvl="0" w:tplc="042A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A445DB"/>
    <w:multiLevelType w:val="hybridMultilevel"/>
    <w:tmpl w:val="7568BA2A"/>
    <w:lvl w:ilvl="0" w:tplc="F3349EF4">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1B35E73"/>
    <w:multiLevelType w:val="hybridMultilevel"/>
    <w:tmpl w:val="5E50BAF8"/>
    <w:lvl w:ilvl="0" w:tplc="CA7A293C">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C35618"/>
    <w:multiLevelType w:val="hybridMultilevel"/>
    <w:tmpl w:val="31F01DD0"/>
    <w:lvl w:ilvl="0" w:tplc="F3661A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6923A7"/>
    <w:multiLevelType w:val="hybridMultilevel"/>
    <w:tmpl w:val="E59C288E"/>
    <w:lvl w:ilvl="0" w:tplc="3C84FAE0">
      <w:start w:val="1"/>
      <w:numFmt w:val="bullet"/>
      <w:lvlText w:val="-"/>
      <w:lvlJc w:val="left"/>
      <w:pPr>
        <w:ind w:left="1440" w:hanging="360"/>
      </w:pPr>
      <w:rPr>
        <w:rFonts w:ascii="SVN-Gilroy" w:eastAsia="Times New Roman" w:hAnsi="SVN-Gilroy"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982017A"/>
    <w:multiLevelType w:val="hybridMultilevel"/>
    <w:tmpl w:val="F99C7FE2"/>
    <w:lvl w:ilvl="0" w:tplc="DF3204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C3E94"/>
    <w:multiLevelType w:val="hybridMultilevel"/>
    <w:tmpl w:val="95E01C3E"/>
    <w:lvl w:ilvl="0" w:tplc="C81ED3DA">
      <w:start w:val="1"/>
      <w:numFmt w:val="lowerLetter"/>
      <w:lvlText w:val="%1)"/>
      <w:lvlJc w:val="left"/>
      <w:pPr>
        <w:ind w:left="720" w:hanging="360"/>
      </w:pPr>
      <w:rPr>
        <w:rFonts w:ascii="SVN-Gilroy" w:hAnsi="SVN-Gilroy"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791898"/>
    <w:multiLevelType w:val="hybridMultilevel"/>
    <w:tmpl w:val="51DA8BC8"/>
    <w:lvl w:ilvl="0" w:tplc="7C820B92">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3FC4007B"/>
    <w:multiLevelType w:val="hybridMultilevel"/>
    <w:tmpl w:val="E5B6248C"/>
    <w:lvl w:ilvl="0" w:tplc="0B728AEC">
      <w:start w:val="2"/>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CC10A1"/>
    <w:multiLevelType w:val="hybridMultilevel"/>
    <w:tmpl w:val="07E06664"/>
    <w:lvl w:ilvl="0" w:tplc="3C84FAE0">
      <w:start w:val="1"/>
      <w:numFmt w:val="bullet"/>
      <w:lvlText w:val="-"/>
      <w:lvlJc w:val="left"/>
      <w:pPr>
        <w:ind w:left="720" w:hanging="360"/>
      </w:pPr>
      <w:rPr>
        <w:rFonts w:ascii="SVN-Gilroy" w:eastAsia="Times New Roman" w:hAnsi="SVN-Gilro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114C0"/>
    <w:multiLevelType w:val="hybridMultilevel"/>
    <w:tmpl w:val="72A2208C"/>
    <w:lvl w:ilvl="0" w:tplc="3CC0FEF4">
      <w:start w:val="1"/>
      <w:numFmt w:val="bullet"/>
      <w:lvlText w:val="-"/>
      <w:lvlJc w:val="left"/>
      <w:pPr>
        <w:ind w:left="720" w:hanging="360"/>
      </w:pPr>
      <w:rPr>
        <w:rFonts w:ascii="SVN-Gilroy" w:eastAsia="Times New Roman" w:hAnsi="SVN-Gilroy"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180724"/>
    <w:multiLevelType w:val="hybridMultilevel"/>
    <w:tmpl w:val="D4B0E120"/>
    <w:lvl w:ilvl="0" w:tplc="262A5F0E">
      <w:start w:val="1"/>
      <w:numFmt w:val="decimal"/>
      <w:lvlText w:val="%1."/>
      <w:lvlJc w:val="left"/>
      <w:pPr>
        <w:ind w:left="63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EB4FBD"/>
    <w:multiLevelType w:val="hybridMultilevel"/>
    <w:tmpl w:val="E968E06E"/>
    <w:lvl w:ilvl="0" w:tplc="9ABA4C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193ECC"/>
    <w:multiLevelType w:val="hybridMultilevel"/>
    <w:tmpl w:val="C168420A"/>
    <w:lvl w:ilvl="0" w:tplc="042A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5DB94195"/>
    <w:multiLevelType w:val="hybridMultilevel"/>
    <w:tmpl w:val="63506BF6"/>
    <w:lvl w:ilvl="0" w:tplc="438815BE">
      <w:start w:val="2"/>
      <w:numFmt w:val="bullet"/>
      <w:lvlText w:val="-"/>
      <w:lvlJc w:val="left"/>
      <w:pPr>
        <w:ind w:left="720" w:hanging="360"/>
      </w:pPr>
      <w:rPr>
        <w:rFonts w:ascii="SVN-Gilroy" w:eastAsia="Times New Roman" w:hAnsi="SVN-Gilro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8B17AE"/>
    <w:multiLevelType w:val="hybridMultilevel"/>
    <w:tmpl w:val="2092DDDE"/>
    <w:lvl w:ilvl="0" w:tplc="3C84FAE0">
      <w:start w:val="1"/>
      <w:numFmt w:val="bullet"/>
      <w:lvlText w:val="-"/>
      <w:lvlJc w:val="left"/>
      <w:pPr>
        <w:ind w:left="1440" w:hanging="360"/>
      </w:pPr>
      <w:rPr>
        <w:rFonts w:ascii="SVN-Gilroy" w:eastAsia="Times New Roman" w:hAnsi="SVN-Gilroy"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55B780E"/>
    <w:multiLevelType w:val="hybridMultilevel"/>
    <w:tmpl w:val="D282543C"/>
    <w:lvl w:ilvl="0" w:tplc="DB586B24">
      <w:start w:val="1"/>
      <w:numFmt w:val="lowerLetter"/>
      <w:lvlText w:val="%1)"/>
      <w:lvlJc w:val="left"/>
      <w:pPr>
        <w:ind w:left="560" w:hanging="360"/>
      </w:pPr>
      <w:rPr>
        <w:rFonts w:hint="default"/>
        <w:b w:val="0"/>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24" w15:restartNumberingAfterBreak="0">
    <w:nsid w:val="7E4A26F1"/>
    <w:multiLevelType w:val="hybridMultilevel"/>
    <w:tmpl w:val="5CDAA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
  </w:num>
  <w:num w:numId="3">
    <w:abstractNumId w:val="8"/>
  </w:num>
  <w:num w:numId="4">
    <w:abstractNumId w:val="6"/>
  </w:num>
  <w:num w:numId="5">
    <w:abstractNumId w:val="17"/>
  </w:num>
  <w:num w:numId="6">
    <w:abstractNumId w:val="12"/>
  </w:num>
  <w:num w:numId="7">
    <w:abstractNumId w:val="14"/>
  </w:num>
  <w:num w:numId="8">
    <w:abstractNumId w:val="24"/>
  </w:num>
  <w:num w:numId="9">
    <w:abstractNumId w:val="2"/>
  </w:num>
  <w:num w:numId="10">
    <w:abstractNumId w:val="7"/>
  </w:num>
  <w:num w:numId="11">
    <w:abstractNumId w:val="20"/>
  </w:num>
  <w:num w:numId="12">
    <w:abstractNumId w:val="1"/>
  </w:num>
  <w:num w:numId="13">
    <w:abstractNumId w:val="9"/>
  </w:num>
  <w:num w:numId="14">
    <w:abstractNumId w:val="13"/>
  </w:num>
  <w:num w:numId="15">
    <w:abstractNumId w:val="18"/>
  </w:num>
  <w:num w:numId="16">
    <w:abstractNumId w:val="21"/>
  </w:num>
  <w:num w:numId="17">
    <w:abstractNumId w:val="16"/>
  </w:num>
  <w:num w:numId="18">
    <w:abstractNumId w:val="11"/>
  </w:num>
  <w:num w:numId="19">
    <w:abstractNumId w:val="22"/>
  </w:num>
  <w:num w:numId="20">
    <w:abstractNumId w:val="10"/>
  </w:num>
  <w:num w:numId="21">
    <w:abstractNumId w:val="15"/>
  </w:num>
  <w:num w:numId="22">
    <w:abstractNumId w:val="23"/>
  </w:num>
  <w:num w:numId="23">
    <w:abstractNumId w:val="4"/>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6D3"/>
    <w:rsid w:val="000103CE"/>
    <w:rsid w:val="00014135"/>
    <w:rsid w:val="00014D67"/>
    <w:rsid w:val="000210C6"/>
    <w:rsid w:val="000242A7"/>
    <w:rsid w:val="00024303"/>
    <w:rsid w:val="00026301"/>
    <w:rsid w:val="0003155C"/>
    <w:rsid w:val="00033D22"/>
    <w:rsid w:val="00033D6B"/>
    <w:rsid w:val="00036550"/>
    <w:rsid w:val="00037BA2"/>
    <w:rsid w:val="00041014"/>
    <w:rsid w:val="0004167D"/>
    <w:rsid w:val="000442AB"/>
    <w:rsid w:val="0004455D"/>
    <w:rsid w:val="000462BB"/>
    <w:rsid w:val="00050352"/>
    <w:rsid w:val="00052995"/>
    <w:rsid w:val="00056113"/>
    <w:rsid w:val="000567BB"/>
    <w:rsid w:val="00060295"/>
    <w:rsid w:val="0006186A"/>
    <w:rsid w:val="00067463"/>
    <w:rsid w:val="0007039B"/>
    <w:rsid w:val="0007177B"/>
    <w:rsid w:val="000721A3"/>
    <w:rsid w:val="000727C2"/>
    <w:rsid w:val="00073651"/>
    <w:rsid w:val="000736C3"/>
    <w:rsid w:val="00073799"/>
    <w:rsid w:val="0007427D"/>
    <w:rsid w:val="00080E1E"/>
    <w:rsid w:val="00080E8B"/>
    <w:rsid w:val="000815F7"/>
    <w:rsid w:val="00084231"/>
    <w:rsid w:val="0008679F"/>
    <w:rsid w:val="0008760D"/>
    <w:rsid w:val="000A0F84"/>
    <w:rsid w:val="000A3670"/>
    <w:rsid w:val="000A6E64"/>
    <w:rsid w:val="000A7D5A"/>
    <w:rsid w:val="000B01AC"/>
    <w:rsid w:val="000B0EAB"/>
    <w:rsid w:val="000B2339"/>
    <w:rsid w:val="000B4782"/>
    <w:rsid w:val="000B4CD0"/>
    <w:rsid w:val="000B6B37"/>
    <w:rsid w:val="000C2798"/>
    <w:rsid w:val="000C5BF5"/>
    <w:rsid w:val="000C7B16"/>
    <w:rsid w:val="000C7B55"/>
    <w:rsid w:val="000D100E"/>
    <w:rsid w:val="000D31EC"/>
    <w:rsid w:val="000D36DA"/>
    <w:rsid w:val="000D589E"/>
    <w:rsid w:val="000E18F9"/>
    <w:rsid w:val="000E21E6"/>
    <w:rsid w:val="000E65CE"/>
    <w:rsid w:val="000E6C28"/>
    <w:rsid w:val="000E75D6"/>
    <w:rsid w:val="000F11FA"/>
    <w:rsid w:val="000F2048"/>
    <w:rsid w:val="000F2B5B"/>
    <w:rsid w:val="000F5C3C"/>
    <w:rsid w:val="000F6F38"/>
    <w:rsid w:val="00101E10"/>
    <w:rsid w:val="00102DC3"/>
    <w:rsid w:val="00104663"/>
    <w:rsid w:val="00105C3F"/>
    <w:rsid w:val="0010742D"/>
    <w:rsid w:val="0010779E"/>
    <w:rsid w:val="00110FE4"/>
    <w:rsid w:val="0011178A"/>
    <w:rsid w:val="0011393F"/>
    <w:rsid w:val="001139EE"/>
    <w:rsid w:val="00113C76"/>
    <w:rsid w:val="00116881"/>
    <w:rsid w:val="001236E6"/>
    <w:rsid w:val="00123F71"/>
    <w:rsid w:val="00124D77"/>
    <w:rsid w:val="0012692A"/>
    <w:rsid w:val="00127D01"/>
    <w:rsid w:val="001323BC"/>
    <w:rsid w:val="0013328C"/>
    <w:rsid w:val="00133496"/>
    <w:rsid w:val="00133BE4"/>
    <w:rsid w:val="00134DA9"/>
    <w:rsid w:val="0013728C"/>
    <w:rsid w:val="00137C4F"/>
    <w:rsid w:val="00140166"/>
    <w:rsid w:val="0014229A"/>
    <w:rsid w:val="00145649"/>
    <w:rsid w:val="00145F18"/>
    <w:rsid w:val="00153D61"/>
    <w:rsid w:val="00154C65"/>
    <w:rsid w:val="00163FF5"/>
    <w:rsid w:val="0016412F"/>
    <w:rsid w:val="001669D4"/>
    <w:rsid w:val="001705F1"/>
    <w:rsid w:val="00171C69"/>
    <w:rsid w:val="00173414"/>
    <w:rsid w:val="00175959"/>
    <w:rsid w:val="00175DC9"/>
    <w:rsid w:val="00176F5B"/>
    <w:rsid w:val="00180571"/>
    <w:rsid w:val="00183CF3"/>
    <w:rsid w:val="00184A8E"/>
    <w:rsid w:val="00187D12"/>
    <w:rsid w:val="0019620C"/>
    <w:rsid w:val="00196B2A"/>
    <w:rsid w:val="001A1921"/>
    <w:rsid w:val="001A42D7"/>
    <w:rsid w:val="001B1FFC"/>
    <w:rsid w:val="001B48E5"/>
    <w:rsid w:val="001B53DD"/>
    <w:rsid w:val="001C1681"/>
    <w:rsid w:val="001C3B58"/>
    <w:rsid w:val="001C4D73"/>
    <w:rsid w:val="001D5868"/>
    <w:rsid w:val="001D6089"/>
    <w:rsid w:val="001D637B"/>
    <w:rsid w:val="001D7DEC"/>
    <w:rsid w:val="001E3A69"/>
    <w:rsid w:val="001E4B3C"/>
    <w:rsid w:val="001E4BC0"/>
    <w:rsid w:val="001E5105"/>
    <w:rsid w:val="001E5B9B"/>
    <w:rsid w:val="001F58E0"/>
    <w:rsid w:val="00203CA0"/>
    <w:rsid w:val="002043D0"/>
    <w:rsid w:val="002050D1"/>
    <w:rsid w:val="00213743"/>
    <w:rsid w:val="00214865"/>
    <w:rsid w:val="002164A9"/>
    <w:rsid w:val="002227CB"/>
    <w:rsid w:val="00225B5A"/>
    <w:rsid w:val="00226D9C"/>
    <w:rsid w:val="002303D8"/>
    <w:rsid w:val="00231188"/>
    <w:rsid w:val="00231A70"/>
    <w:rsid w:val="002358D7"/>
    <w:rsid w:val="00235C8B"/>
    <w:rsid w:val="00242A00"/>
    <w:rsid w:val="00245365"/>
    <w:rsid w:val="002629BA"/>
    <w:rsid w:val="00266287"/>
    <w:rsid w:val="00272BC5"/>
    <w:rsid w:val="002733BE"/>
    <w:rsid w:val="00273BFB"/>
    <w:rsid w:val="00275249"/>
    <w:rsid w:val="00292554"/>
    <w:rsid w:val="002942AA"/>
    <w:rsid w:val="00294FAF"/>
    <w:rsid w:val="00297686"/>
    <w:rsid w:val="002A1527"/>
    <w:rsid w:val="002A2228"/>
    <w:rsid w:val="002A6623"/>
    <w:rsid w:val="002B0360"/>
    <w:rsid w:val="002B0CB7"/>
    <w:rsid w:val="002B4B64"/>
    <w:rsid w:val="002E193D"/>
    <w:rsid w:val="002F57C6"/>
    <w:rsid w:val="002F639A"/>
    <w:rsid w:val="00301BE6"/>
    <w:rsid w:val="00302361"/>
    <w:rsid w:val="0030483D"/>
    <w:rsid w:val="00320129"/>
    <w:rsid w:val="003211F8"/>
    <w:rsid w:val="0032519A"/>
    <w:rsid w:val="0033410D"/>
    <w:rsid w:val="00335455"/>
    <w:rsid w:val="00335FB8"/>
    <w:rsid w:val="00336CB7"/>
    <w:rsid w:val="0034097E"/>
    <w:rsid w:val="00346192"/>
    <w:rsid w:val="00351CED"/>
    <w:rsid w:val="00352FF1"/>
    <w:rsid w:val="00355569"/>
    <w:rsid w:val="00363501"/>
    <w:rsid w:val="003655F4"/>
    <w:rsid w:val="00373ADE"/>
    <w:rsid w:val="003760B9"/>
    <w:rsid w:val="0037644A"/>
    <w:rsid w:val="00376FC2"/>
    <w:rsid w:val="00383A95"/>
    <w:rsid w:val="00386536"/>
    <w:rsid w:val="00387BE5"/>
    <w:rsid w:val="0039266D"/>
    <w:rsid w:val="00395DE9"/>
    <w:rsid w:val="003A540C"/>
    <w:rsid w:val="003B24E6"/>
    <w:rsid w:val="003B2C04"/>
    <w:rsid w:val="003B3CF8"/>
    <w:rsid w:val="003B404E"/>
    <w:rsid w:val="003C1B4B"/>
    <w:rsid w:val="003C1EC0"/>
    <w:rsid w:val="003C2283"/>
    <w:rsid w:val="003C2CB9"/>
    <w:rsid w:val="003C7A7F"/>
    <w:rsid w:val="003D0728"/>
    <w:rsid w:val="003D1743"/>
    <w:rsid w:val="003D395E"/>
    <w:rsid w:val="003D4FCF"/>
    <w:rsid w:val="003E0B11"/>
    <w:rsid w:val="003E12A3"/>
    <w:rsid w:val="003E406F"/>
    <w:rsid w:val="003F0167"/>
    <w:rsid w:val="003F0316"/>
    <w:rsid w:val="003F0DB9"/>
    <w:rsid w:val="00400646"/>
    <w:rsid w:val="00402D86"/>
    <w:rsid w:val="00403584"/>
    <w:rsid w:val="004035B0"/>
    <w:rsid w:val="00404174"/>
    <w:rsid w:val="004053C1"/>
    <w:rsid w:val="004125CF"/>
    <w:rsid w:val="00412894"/>
    <w:rsid w:val="004169CF"/>
    <w:rsid w:val="0042014D"/>
    <w:rsid w:val="00422DBC"/>
    <w:rsid w:val="00436D6F"/>
    <w:rsid w:val="00436F4A"/>
    <w:rsid w:val="0044058D"/>
    <w:rsid w:val="00441177"/>
    <w:rsid w:val="0044219D"/>
    <w:rsid w:val="0044292D"/>
    <w:rsid w:val="004439E0"/>
    <w:rsid w:val="00443A95"/>
    <w:rsid w:val="00445819"/>
    <w:rsid w:val="00452BC8"/>
    <w:rsid w:val="00452D1A"/>
    <w:rsid w:val="00452F9D"/>
    <w:rsid w:val="00453628"/>
    <w:rsid w:val="00455596"/>
    <w:rsid w:val="00456499"/>
    <w:rsid w:val="00457C25"/>
    <w:rsid w:val="00462D58"/>
    <w:rsid w:val="004632A5"/>
    <w:rsid w:val="00465B01"/>
    <w:rsid w:val="0046765C"/>
    <w:rsid w:val="004729D3"/>
    <w:rsid w:val="004751B1"/>
    <w:rsid w:val="00480136"/>
    <w:rsid w:val="00481048"/>
    <w:rsid w:val="00481FB4"/>
    <w:rsid w:val="00484F6F"/>
    <w:rsid w:val="00496D06"/>
    <w:rsid w:val="00497E31"/>
    <w:rsid w:val="004A00F2"/>
    <w:rsid w:val="004A099F"/>
    <w:rsid w:val="004A12FF"/>
    <w:rsid w:val="004A7AB1"/>
    <w:rsid w:val="004B2D09"/>
    <w:rsid w:val="004B3C7B"/>
    <w:rsid w:val="004B6094"/>
    <w:rsid w:val="004C26D9"/>
    <w:rsid w:val="004C3195"/>
    <w:rsid w:val="004C48D8"/>
    <w:rsid w:val="004C74E0"/>
    <w:rsid w:val="004D1047"/>
    <w:rsid w:val="004D1F81"/>
    <w:rsid w:val="004D2798"/>
    <w:rsid w:val="004D4B6D"/>
    <w:rsid w:val="004D5289"/>
    <w:rsid w:val="004D5988"/>
    <w:rsid w:val="004D72D0"/>
    <w:rsid w:val="004D788D"/>
    <w:rsid w:val="004E2649"/>
    <w:rsid w:val="004E2D23"/>
    <w:rsid w:val="004E3D62"/>
    <w:rsid w:val="004E3EA2"/>
    <w:rsid w:val="004E708F"/>
    <w:rsid w:val="004E7F94"/>
    <w:rsid w:val="004F0D98"/>
    <w:rsid w:val="004F50C3"/>
    <w:rsid w:val="00501531"/>
    <w:rsid w:val="00502306"/>
    <w:rsid w:val="00503C19"/>
    <w:rsid w:val="00503E70"/>
    <w:rsid w:val="00510DD3"/>
    <w:rsid w:val="00522021"/>
    <w:rsid w:val="005301FE"/>
    <w:rsid w:val="00532184"/>
    <w:rsid w:val="00535732"/>
    <w:rsid w:val="00536EB2"/>
    <w:rsid w:val="00540B86"/>
    <w:rsid w:val="005432BC"/>
    <w:rsid w:val="00544424"/>
    <w:rsid w:val="00545C6C"/>
    <w:rsid w:val="0054750A"/>
    <w:rsid w:val="00550C27"/>
    <w:rsid w:val="00560822"/>
    <w:rsid w:val="005612EF"/>
    <w:rsid w:val="005630FE"/>
    <w:rsid w:val="00564CEE"/>
    <w:rsid w:val="00565984"/>
    <w:rsid w:val="005677DF"/>
    <w:rsid w:val="005734E8"/>
    <w:rsid w:val="00573B6C"/>
    <w:rsid w:val="00574CAD"/>
    <w:rsid w:val="00575916"/>
    <w:rsid w:val="00577DF0"/>
    <w:rsid w:val="00577F34"/>
    <w:rsid w:val="005847E0"/>
    <w:rsid w:val="00586E88"/>
    <w:rsid w:val="0058703B"/>
    <w:rsid w:val="00592500"/>
    <w:rsid w:val="005942D0"/>
    <w:rsid w:val="0059782F"/>
    <w:rsid w:val="005B3A25"/>
    <w:rsid w:val="005B4D86"/>
    <w:rsid w:val="005B6835"/>
    <w:rsid w:val="005B7CEA"/>
    <w:rsid w:val="005C00CA"/>
    <w:rsid w:val="005C4109"/>
    <w:rsid w:val="005C67FD"/>
    <w:rsid w:val="005C7904"/>
    <w:rsid w:val="005D0A37"/>
    <w:rsid w:val="005D5798"/>
    <w:rsid w:val="005D597E"/>
    <w:rsid w:val="005D603D"/>
    <w:rsid w:val="005D6E72"/>
    <w:rsid w:val="005D7C49"/>
    <w:rsid w:val="005E003A"/>
    <w:rsid w:val="005E067E"/>
    <w:rsid w:val="005E2C9E"/>
    <w:rsid w:val="005E3F79"/>
    <w:rsid w:val="005E4D15"/>
    <w:rsid w:val="005E6EC7"/>
    <w:rsid w:val="005E777C"/>
    <w:rsid w:val="005F5481"/>
    <w:rsid w:val="00601AFA"/>
    <w:rsid w:val="00601DC0"/>
    <w:rsid w:val="00601F5F"/>
    <w:rsid w:val="0060340D"/>
    <w:rsid w:val="006049AE"/>
    <w:rsid w:val="006120B0"/>
    <w:rsid w:val="006149C9"/>
    <w:rsid w:val="00615642"/>
    <w:rsid w:val="00615D77"/>
    <w:rsid w:val="00616ABB"/>
    <w:rsid w:val="0061753C"/>
    <w:rsid w:val="00622642"/>
    <w:rsid w:val="006236C5"/>
    <w:rsid w:val="00627A34"/>
    <w:rsid w:val="00627BB4"/>
    <w:rsid w:val="00636FBA"/>
    <w:rsid w:val="00647FE8"/>
    <w:rsid w:val="00650572"/>
    <w:rsid w:val="006510A9"/>
    <w:rsid w:val="006525CD"/>
    <w:rsid w:val="00657916"/>
    <w:rsid w:val="006627D5"/>
    <w:rsid w:val="006653D0"/>
    <w:rsid w:val="00670914"/>
    <w:rsid w:val="006716DA"/>
    <w:rsid w:val="00672658"/>
    <w:rsid w:val="006727A3"/>
    <w:rsid w:val="006768F5"/>
    <w:rsid w:val="00680662"/>
    <w:rsid w:val="00682905"/>
    <w:rsid w:val="00683826"/>
    <w:rsid w:val="00683A20"/>
    <w:rsid w:val="00685E74"/>
    <w:rsid w:val="006866F6"/>
    <w:rsid w:val="006950D3"/>
    <w:rsid w:val="006A15C8"/>
    <w:rsid w:val="006B739A"/>
    <w:rsid w:val="006B76D3"/>
    <w:rsid w:val="006C1020"/>
    <w:rsid w:val="006C17E4"/>
    <w:rsid w:val="006C1DC8"/>
    <w:rsid w:val="006D0749"/>
    <w:rsid w:val="006D1711"/>
    <w:rsid w:val="006D1FE7"/>
    <w:rsid w:val="006D42B2"/>
    <w:rsid w:val="006D44F4"/>
    <w:rsid w:val="006D560C"/>
    <w:rsid w:val="006E58D0"/>
    <w:rsid w:val="006E7820"/>
    <w:rsid w:val="006F3E6B"/>
    <w:rsid w:val="006F52ED"/>
    <w:rsid w:val="006F5DBB"/>
    <w:rsid w:val="006F7599"/>
    <w:rsid w:val="006F75C6"/>
    <w:rsid w:val="006F7F83"/>
    <w:rsid w:val="0070189B"/>
    <w:rsid w:val="00704399"/>
    <w:rsid w:val="00713080"/>
    <w:rsid w:val="00714A2F"/>
    <w:rsid w:val="00717876"/>
    <w:rsid w:val="00721087"/>
    <w:rsid w:val="00721F2E"/>
    <w:rsid w:val="0072556E"/>
    <w:rsid w:val="00726CD8"/>
    <w:rsid w:val="007273F8"/>
    <w:rsid w:val="0074091C"/>
    <w:rsid w:val="007430B7"/>
    <w:rsid w:val="00745582"/>
    <w:rsid w:val="007464AE"/>
    <w:rsid w:val="00746C89"/>
    <w:rsid w:val="00751DF8"/>
    <w:rsid w:val="00757DE2"/>
    <w:rsid w:val="007601AF"/>
    <w:rsid w:val="0076120A"/>
    <w:rsid w:val="00762A57"/>
    <w:rsid w:val="007630E0"/>
    <w:rsid w:val="007646D2"/>
    <w:rsid w:val="00765C51"/>
    <w:rsid w:val="00765DCD"/>
    <w:rsid w:val="00780E80"/>
    <w:rsid w:val="00781FA0"/>
    <w:rsid w:val="007825BD"/>
    <w:rsid w:val="0078499A"/>
    <w:rsid w:val="007900E3"/>
    <w:rsid w:val="007915CD"/>
    <w:rsid w:val="007926A9"/>
    <w:rsid w:val="00792F84"/>
    <w:rsid w:val="007A04E5"/>
    <w:rsid w:val="007A1AF0"/>
    <w:rsid w:val="007A21F1"/>
    <w:rsid w:val="007A21FA"/>
    <w:rsid w:val="007A52CC"/>
    <w:rsid w:val="007A568B"/>
    <w:rsid w:val="007A5B78"/>
    <w:rsid w:val="007A7FAB"/>
    <w:rsid w:val="007B49F7"/>
    <w:rsid w:val="007C0E61"/>
    <w:rsid w:val="007C1BFA"/>
    <w:rsid w:val="007C25C4"/>
    <w:rsid w:val="007C27D3"/>
    <w:rsid w:val="007C7387"/>
    <w:rsid w:val="007D06A7"/>
    <w:rsid w:val="007D198A"/>
    <w:rsid w:val="007D3ADA"/>
    <w:rsid w:val="007D4B4B"/>
    <w:rsid w:val="007D505E"/>
    <w:rsid w:val="007D5B7F"/>
    <w:rsid w:val="007D75AA"/>
    <w:rsid w:val="007E27AD"/>
    <w:rsid w:val="007E2CA8"/>
    <w:rsid w:val="007E43E3"/>
    <w:rsid w:val="007F52BC"/>
    <w:rsid w:val="00806793"/>
    <w:rsid w:val="00807525"/>
    <w:rsid w:val="0081223A"/>
    <w:rsid w:val="0081260C"/>
    <w:rsid w:val="00813D06"/>
    <w:rsid w:val="00814298"/>
    <w:rsid w:val="00820BFC"/>
    <w:rsid w:val="00821663"/>
    <w:rsid w:val="00822DE3"/>
    <w:rsid w:val="0083697C"/>
    <w:rsid w:val="00836C33"/>
    <w:rsid w:val="00837425"/>
    <w:rsid w:val="008379DC"/>
    <w:rsid w:val="0084250F"/>
    <w:rsid w:val="008430CA"/>
    <w:rsid w:val="00844485"/>
    <w:rsid w:val="00845827"/>
    <w:rsid w:val="008507D6"/>
    <w:rsid w:val="00851C2B"/>
    <w:rsid w:val="00852A35"/>
    <w:rsid w:val="00856676"/>
    <w:rsid w:val="008568FE"/>
    <w:rsid w:val="008605D0"/>
    <w:rsid w:val="00863356"/>
    <w:rsid w:val="008638EB"/>
    <w:rsid w:val="00864BEC"/>
    <w:rsid w:val="008803F2"/>
    <w:rsid w:val="00880407"/>
    <w:rsid w:val="008807AA"/>
    <w:rsid w:val="00885804"/>
    <w:rsid w:val="00886C1A"/>
    <w:rsid w:val="00890B2C"/>
    <w:rsid w:val="00890C0E"/>
    <w:rsid w:val="008913D9"/>
    <w:rsid w:val="008936E2"/>
    <w:rsid w:val="00894BBA"/>
    <w:rsid w:val="00897F0F"/>
    <w:rsid w:val="008A3561"/>
    <w:rsid w:val="008A35AF"/>
    <w:rsid w:val="008B0E34"/>
    <w:rsid w:val="008B5C53"/>
    <w:rsid w:val="008B63FF"/>
    <w:rsid w:val="008B66C6"/>
    <w:rsid w:val="008C29B7"/>
    <w:rsid w:val="008C5E2F"/>
    <w:rsid w:val="008C7672"/>
    <w:rsid w:val="008C79F0"/>
    <w:rsid w:val="008D1DFC"/>
    <w:rsid w:val="008D5F19"/>
    <w:rsid w:val="008D64A9"/>
    <w:rsid w:val="008D64BA"/>
    <w:rsid w:val="008E4458"/>
    <w:rsid w:val="008E4CAF"/>
    <w:rsid w:val="008F4DA9"/>
    <w:rsid w:val="008F6B3E"/>
    <w:rsid w:val="008F6BFD"/>
    <w:rsid w:val="008F7C90"/>
    <w:rsid w:val="009061F9"/>
    <w:rsid w:val="00907A16"/>
    <w:rsid w:val="00912598"/>
    <w:rsid w:val="00912E35"/>
    <w:rsid w:val="00923579"/>
    <w:rsid w:val="00924B9C"/>
    <w:rsid w:val="009275E6"/>
    <w:rsid w:val="0092766F"/>
    <w:rsid w:val="00930CC9"/>
    <w:rsid w:val="0093272C"/>
    <w:rsid w:val="00935510"/>
    <w:rsid w:val="009370BC"/>
    <w:rsid w:val="00937CB3"/>
    <w:rsid w:val="009423C7"/>
    <w:rsid w:val="009435DB"/>
    <w:rsid w:val="0094542A"/>
    <w:rsid w:val="0094680D"/>
    <w:rsid w:val="009468FC"/>
    <w:rsid w:val="00947A8D"/>
    <w:rsid w:val="00950C23"/>
    <w:rsid w:val="00950E27"/>
    <w:rsid w:val="009529BE"/>
    <w:rsid w:val="0095642A"/>
    <w:rsid w:val="009617C1"/>
    <w:rsid w:val="009620BF"/>
    <w:rsid w:val="00964541"/>
    <w:rsid w:val="00964799"/>
    <w:rsid w:val="00965D53"/>
    <w:rsid w:val="009661F9"/>
    <w:rsid w:val="009667B4"/>
    <w:rsid w:val="00970DE3"/>
    <w:rsid w:val="00971CE2"/>
    <w:rsid w:val="009727C1"/>
    <w:rsid w:val="009766D3"/>
    <w:rsid w:val="00980401"/>
    <w:rsid w:val="00982928"/>
    <w:rsid w:val="00983508"/>
    <w:rsid w:val="009836DF"/>
    <w:rsid w:val="00985D23"/>
    <w:rsid w:val="00987F32"/>
    <w:rsid w:val="009937A3"/>
    <w:rsid w:val="0099399C"/>
    <w:rsid w:val="00995A5E"/>
    <w:rsid w:val="00997DF7"/>
    <w:rsid w:val="009A3898"/>
    <w:rsid w:val="009A552F"/>
    <w:rsid w:val="009B1BDF"/>
    <w:rsid w:val="009B67AF"/>
    <w:rsid w:val="009C0064"/>
    <w:rsid w:val="009C0868"/>
    <w:rsid w:val="009C25FE"/>
    <w:rsid w:val="009C32CD"/>
    <w:rsid w:val="009C50E2"/>
    <w:rsid w:val="009C6A83"/>
    <w:rsid w:val="009D1395"/>
    <w:rsid w:val="009D4567"/>
    <w:rsid w:val="009E1F50"/>
    <w:rsid w:val="009F26E5"/>
    <w:rsid w:val="009F4E71"/>
    <w:rsid w:val="009F61CE"/>
    <w:rsid w:val="009F7691"/>
    <w:rsid w:val="009F7AFF"/>
    <w:rsid w:val="00A00926"/>
    <w:rsid w:val="00A0163F"/>
    <w:rsid w:val="00A04C8B"/>
    <w:rsid w:val="00A05D5E"/>
    <w:rsid w:val="00A11E56"/>
    <w:rsid w:val="00A23DD4"/>
    <w:rsid w:val="00A25DD4"/>
    <w:rsid w:val="00A26700"/>
    <w:rsid w:val="00A31F4B"/>
    <w:rsid w:val="00A36CA3"/>
    <w:rsid w:val="00A378D5"/>
    <w:rsid w:val="00A4038F"/>
    <w:rsid w:val="00A44F8E"/>
    <w:rsid w:val="00A53C1E"/>
    <w:rsid w:val="00A5517A"/>
    <w:rsid w:val="00A55E1E"/>
    <w:rsid w:val="00A623FC"/>
    <w:rsid w:val="00A632C5"/>
    <w:rsid w:val="00A651E8"/>
    <w:rsid w:val="00A65B9E"/>
    <w:rsid w:val="00A662C3"/>
    <w:rsid w:val="00A6778A"/>
    <w:rsid w:val="00A70CCB"/>
    <w:rsid w:val="00A70E1E"/>
    <w:rsid w:val="00A71D19"/>
    <w:rsid w:val="00A72445"/>
    <w:rsid w:val="00A74169"/>
    <w:rsid w:val="00A75DB8"/>
    <w:rsid w:val="00A77A41"/>
    <w:rsid w:val="00A81AFF"/>
    <w:rsid w:val="00A81F9E"/>
    <w:rsid w:val="00A8578F"/>
    <w:rsid w:val="00A8751D"/>
    <w:rsid w:val="00A90219"/>
    <w:rsid w:val="00A909AA"/>
    <w:rsid w:val="00A90C26"/>
    <w:rsid w:val="00A91EE1"/>
    <w:rsid w:val="00A9247A"/>
    <w:rsid w:val="00A93AC5"/>
    <w:rsid w:val="00A96DEF"/>
    <w:rsid w:val="00AA22F8"/>
    <w:rsid w:val="00AA3186"/>
    <w:rsid w:val="00AA4390"/>
    <w:rsid w:val="00AB38A6"/>
    <w:rsid w:val="00AB3B6B"/>
    <w:rsid w:val="00AB411D"/>
    <w:rsid w:val="00AB78F4"/>
    <w:rsid w:val="00AD0536"/>
    <w:rsid w:val="00AD25CD"/>
    <w:rsid w:val="00AD5B3F"/>
    <w:rsid w:val="00AE2BF7"/>
    <w:rsid w:val="00AE35D6"/>
    <w:rsid w:val="00AF0CF2"/>
    <w:rsid w:val="00AF1C64"/>
    <w:rsid w:val="00AF1D07"/>
    <w:rsid w:val="00AF59F0"/>
    <w:rsid w:val="00B00CFF"/>
    <w:rsid w:val="00B00EC1"/>
    <w:rsid w:val="00B01FBA"/>
    <w:rsid w:val="00B020F4"/>
    <w:rsid w:val="00B037DC"/>
    <w:rsid w:val="00B05709"/>
    <w:rsid w:val="00B06B22"/>
    <w:rsid w:val="00B07736"/>
    <w:rsid w:val="00B14612"/>
    <w:rsid w:val="00B16B8A"/>
    <w:rsid w:val="00B17A7C"/>
    <w:rsid w:val="00B2171E"/>
    <w:rsid w:val="00B304EA"/>
    <w:rsid w:val="00B32C6B"/>
    <w:rsid w:val="00B33698"/>
    <w:rsid w:val="00B350C4"/>
    <w:rsid w:val="00B36530"/>
    <w:rsid w:val="00B37A4A"/>
    <w:rsid w:val="00B40DE7"/>
    <w:rsid w:val="00B40DF2"/>
    <w:rsid w:val="00B42730"/>
    <w:rsid w:val="00B464D3"/>
    <w:rsid w:val="00B46BFC"/>
    <w:rsid w:val="00B47CB5"/>
    <w:rsid w:val="00B5035F"/>
    <w:rsid w:val="00B574D3"/>
    <w:rsid w:val="00B660C0"/>
    <w:rsid w:val="00B7584E"/>
    <w:rsid w:val="00B77617"/>
    <w:rsid w:val="00B8185A"/>
    <w:rsid w:val="00B8209F"/>
    <w:rsid w:val="00B837A7"/>
    <w:rsid w:val="00B85FC5"/>
    <w:rsid w:val="00B87CA2"/>
    <w:rsid w:val="00B941E4"/>
    <w:rsid w:val="00B97438"/>
    <w:rsid w:val="00BA37C8"/>
    <w:rsid w:val="00BA4222"/>
    <w:rsid w:val="00BA466C"/>
    <w:rsid w:val="00BA5D6A"/>
    <w:rsid w:val="00BA7AF2"/>
    <w:rsid w:val="00BB44FF"/>
    <w:rsid w:val="00BB471E"/>
    <w:rsid w:val="00BB500E"/>
    <w:rsid w:val="00BC01F2"/>
    <w:rsid w:val="00BC202F"/>
    <w:rsid w:val="00BC437C"/>
    <w:rsid w:val="00BC6FA8"/>
    <w:rsid w:val="00BC7455"/>
    <w:rsid w:val="00BD2F39"/>
    <w:rsid w:val="00BD5FB8"/>
    <w:rsid w:val="00BE069C"/>
    <w:rsid w:val="00BE0B98"/>
    <w:rsid w:val="00BE1EE2"/>
    <w:rsid w:val="00BE2B06"/>
    <w:rsid w:val="00BE43B2"/>
    <w:rsid w:val="00BE5B2A"/>
    <w:rsid w:val="00BE68B6"/>
    <w:rsid w:val="00BF0697"/>
    <w:rsid w:val="00BF1B9C"/>
    <w:rsid w:val="00BF1BB1"/>
    <w:rsid w:val="00BF511B"/>
    <w:rsid w:val="00C02554"/>
    <w:rsid w:val="00C12CAD"/>
    <w:rsid w:val="00C1391F"/>
    <w:rsid w:val="00C23E5D"/>
    <w:rsid w:val="00C32A6A"/>
    <w:rsid w:val="00C368F7"/>
    <w:rsid w:val="00C369A8"/>
    <w:rsid w:val="00C41BC8"/>
    <w:rsid w:val="00C4330A"/>
    <w:rsid w:val="00C44CC4"/>
    <w:rsid w:val="00C51748"/>
    <w:rsid w:val="00C52090"/>
    <w:rsid w:val="00C55EB3"/>
    <w:rsid w:val="00C56CA8"/>
    <w:rsid w:val="00C61A45"/>
    <w:rsid w:val="00C65D8B"/>
    <w:rsid w:val="00C66706"/>
    <w:rsid w:val="00C669DA"/>
    <w:rsid w:val="00C67853"/>
    <w:rsid w:val="00C67D29"/>
    <w:rsid w:val="00C7241B"/>
    <w:rsid w:val="00C7289A"/>
    <w:rsid w:val="00C86C92"/>
    <w:rsid w:val="00C8736C"/>
    <w:rsid w:val="00C90983"/>
    <w:rsid w:val="00C9494E"/>
    <w:rsid w:val="00C97CDD"/>
    <w:rsid w:val="00C97EBC"/>
    <w:rsid w:val="00CA489C"/>
    <w:rsid w:val="00CA79DF"/>
    <w:rsid w:val="00CB0EB5"/>
    <w:rsid w:val="00CB21AA"/>
    <w:rsid w:val="00CB3921"/>
    <w:rsid w:val="00CB5850"/>
    <w:rsid w:val="00CB5C5A"/>
    <w:rsid w:val="00CB7C85"/>
    <w:rsid w:val="00CC0412"/>
    <w:rsid w:val="00CC047F"/>
    <w:rsid w:val="00CC45D3"/>
    <w:rsid w:val="00CC510D"/>
    <w:rsid w:val="00CE4567"/>
    <w:rsid w:val="00CE66EB"/>
    <w:rsid w:val="00CF110C"/>
    <w:rsid w:val="00CF4016"/>
    <w:rsid w:val="00CF5733"/>
    <w:rsid w:val="00CF76EE"/>
    <w:rsid w:val="00D0427C"/>
    <w:rsid w:val="00D07B9E"/>
    <w:rsid w:val="00D07CC0"/>
    <w:rsid w:val="00D1024F"/>
    <w:rsid w:val="00D11E87"/>
    <w:rsid w:val="00D12018"/>
    <w:rsid w:val="00D2208D"/>
    <w:rsid w:val="00D23BAB"/>
    <w:rsid w:val="00D24714"/>
    <w:rsid w:val="00D24C53"/>
    <w:rsid w:val="00D2723A"/>
    <w:rsid w:val="00D301CD"/>
    <w:rsid w:val="00D30CB2"/>
    <w:rsid w:val="00D346AD"/>
    <w:rsid w:val="00D37E11"/>
    <w:rsid w:val="00D40A4B"/>
    <w:rsid w:val="00D40A7A"/>
    <w:rsid w:val="00D4431D"/>
    <w:rsid w:val="00D44EB2"/>
    <w:rsid w:val="00D45287"/>
    <w:rsid w:val="00D46D8D"/>
    <w:rsid w:val="00D46E8A"/>
    <w:rsid w:val="00D504AC"/>
    <w:rsid w:val="00D50D08"/>
    <w:rsid w:val="00D524A5"/>
    <w:rsid w:val="00D555BC"/>
    <w:rsid w:val="00D55FE4"/>
    <w:rsid w:val="00D57631"/>
    <w:rsid w:val="00D6204D"/>
    <w:rsid w:val="00D6507E"/>
    <w:rsid w:val="00D65751"/>
    <w:rsid w:val="00D74F85"/>
    <w:rsid w:val="00D75FCD"/>
    <w:rsid w:val="00D83620"/>
    <w:rsid w:val="00D8719D"/>
    <w:rsid w:val="00D91919"/>
    <w:rsid w:val="00D930E6"/>
    <w:rsid w:val="00D93C46"/>
    <w:rsid w:val="00D94A42"/>
    <w:rsid w:val="00D96639"/>
    <w:rsid w:val="00DA2011"/>
    <w:rsid w:val="00DA2C3E"/>
    <w:rsid w:val="00DA3B6E"/>
    <w:rsid w:val="00DB55C6"/>
    <w:rsid w:val="00DB768E"/>
    <w:rsid w:val="00DB78A1"/>
    <w:rsid w:val="00DC0B7B"/>
    <w:rsid w:val="00DC2929"/>
    <w:rsid w:val="00DC2A91"/>
    <w:rsid w:val="00DC2D05"/>
    <w:rsid w:val="00DC4E73"/>
    <w:rsid w:val="00DC72B7"/>
    <w:rsid w:val="00DD339D"/>
    <w:rsid w:val="00DD4247"/>
    <w:rsid w:val="00DD4FBF"/>
    <w:rsid w:val="00DD77D5"/>
    <w:rsid w:val="00DE0057"/>
    <w:rsid w:val="00DE1E46"/>
    <w:rsid w:val="00DE2195"/>
    <w:rsid w:val="00DE3ABC"/>
    <w:rsid w:val="00DE5150"/>
    <w:rsid w:val="00DF0C7F"/>
    <w:rsid w:val="00DF4E21"/>
    <w:rsid w:val="00DF52DD"/>
    <w:rsid w:val="00DF7057"/>
    <w:rsid w:val="00E00406"/>
    <w:rsid w:val="00E03A59"/>
    <w:rsid w:val="00E03D81"/>
    <w:rsid w:val="00E10F9F"/>
    <w:rsid w:val="00E113F8"/>
    <w:rsid w:val="00E1662C"/>
    <w:rsid w:val="00E21C87"/>
    <w:rsid w:val="00E30C33"/>
    <w:rsid w:val="00E32E52"/>
    <w:rsid w:val="00E34DC6"/>
    <w:rsid w:val="00E35C04"/>
    <w:rsid w:val="00E44D2A"/>
    <w:rsid w:val="00E45293"/>
    <w:rsid w:val="00E4646D"/>
    <w:rsid w:val="00E50BFE"/>
    <w:rsid w:val="00E53614"/>
    <w:rsid w:val="00E55B93"/>
    <w:rsid w:val="00E55F13"/>
    <w:rsid w:val="00E577EA"/>
    <w:rsid w:val="00E61425"/>
    <w:rsid w:val="00E61483"/>
    <w:rsid w:val="00E6260B"/>
    <w:rsid w:val="00E6376A"/>
    <w:rsid w:val="00E644D7"/>
    <w:rsid w:val="00E6453E"/>
    <w:rsid w:val="00E653F6"/>
    <w:rsid w:val="00E74E54"/>
    <w:rsid w:val="00E75814"/>
    <w:rsid w:val="00E810DD"/>
    <w:rsid w:val="00E826E0"/>
    <w:rsid w:val="00E8510D"/>
    <w:rsid w:val="00E868A7"/>
    <w:rsid w:val="00E90CCD"/>
    <w:rsid w:val="00E92228"/>
    <w:rsid w:val="00E97AC2"/>
    <w:rsid w:val="00EA2BA4"/>
    <w:rsid w:val="00EA3758"/>
    <w:rsid w:val="00EB09F7"/>
    <w:rsid w:val="00EB3D0F"/>
    <w:rsid w:val="00EB508F"/>
    <w:rsid w:val="00EB5661"/>
    <w:rsid w:val="00EB5F78"/>
    <w:rsid w:val="00EB75F4"/>
    <w:rsid w:val="00EC1642"/>
    <w:rsid w:val="00EC4568"/>
    <w:rsid w:val="00ED1939"/>
    <w:rsid w:val="00ED4D96"/>
    <w:rsid w:val="00ED555C"/>
    <w:rsid w:val="00ED6318"/>
    <w:rsid w:val="00EE25A5"/>
    <w:rsid w:val="00EE798C"/>
    <w:rsid w:val="00EF01FE"/>
    <w:rsid w:val="00EF1819"/>
    <w:rsid w:val="00EF35CE"/>
    <w:rsid w:val="00EF3E4C"/>
    <w:rsid w:val="00EF672F"/>
    <w:rsid w:val="00F043EA"/>
    <w:rsid w:val="00F04D94"/>
    <w:rsid w:val="00F110D3"/>
    <w:rsid w:val="00F148D2"/>
    <w:rsid w:val="00F162FF"/>
    <w:rsid w:val="00F213CA"/>
    <w:rsid w:val="00F22BDC"/>
    <w:rsid w:val="00F22D6C"/>
    <w:rsid w:val="00F244B5"/>
    <w:rsid w:val="00F24DA9"/>
    <w:rsid w:val="00F262ED"/>
    <w:rsid w:val="00F30FAC"/>
    <w:rsid w:val="00F318FC"/>
    <w:rsid w:val="00F31A53"/>
    <w:rsid w:val="00F31B14"/>
    <w:rsid w:val="00F32120"/>
    <w:rsid w:val="00F3619F"/>
    <w:rsid w:val="00F40E80"/>
    <w:rsid w:val="00F4320B"/>
    <w:rsid w:val="00F53BE5"/>
    <w:rsid w:val="00F54CCA"/>
    <w:rsid w:val="00F54D94"/>
    <w:rsid w:val="00F54FC0"/>
    <w:rsid w:val="00F57ED5"/>
    <w:rsid w:val="00F63E47"/>
    <w:rsid w:val="00F63FC4"/>
    <w:rsid w:val="00F648ED"/>
    <w:rsid w:val="00F64B12"/>
    <w:rsid w:val="00F66ADA"/>
    <w:rsid w:val="00F70A76"/>
    <w:rsid w:val="00F7405D"/>
    <w:rsid w:val="00F75F4C"/>
    <w:rsid w:val="00F84F12"/>
    <w:rsid w:val="00F91CA0"/>
    <w:rsid w:val="00F93A07"/>
    <w:rsid w:val="00FA0751"/>
    <w:rsid w:val="00FA2F9E"/>
    <w:rsid w:val="00FA3E95"/>
    <w:rsid w:val="00FB04A7"/>
    <w:rsid w:val="00FB05F4"/>
    <w:rsid w:val="00FB2D91"/>
    <w:rsid w:val="00FB394D"/>
    <w:rsid w:val="00FB65B1"/>
    <w:rsid w:val="00FC3C68"/>
    <w:rsid w:val="00FC3FA0"/>
    <w:rsid w:val="00FC40B8"/>
    <w:rsid w:val="00FC5726"/>
    <w:rsid w:val="00FC5CF5"/>
    <w:rsid w:val="00FC5F77"/>
    <w:rsid w:val="00FC6BB4"/>
    <w:rsid w:val="00FC7CBA"/>
    <w:rsid w:val="00FD0051"/>
    <w:rsid w:val="00FD4197"/>
    <w:rsid w:val="00FD4E7F"/>
    <w:rsid w:val="00FD5631"/>
    <w:rsid w:val="00FE310B"/>
    <w:rsid w:val="00FE3A6E"/>
    <w:rsid w:val="00FE73AD"/>
    <w:rsid w:val="00FE750C"/>
    <w:rsid w:val="00FF182B"/>
    <w:rsid w:val="00FF44AC"/>
    <w:rsid w:val="00FF7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62F6A"/>
  <w15:chartTrackingRefBased/>
  <w15:docId w15:val="{29A81288-A2C5-4CAC-9A11-5A721FBA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6D3"/>
    <w:rPr>
      <w:rFonts w:ascii="VNI-Times" w:eastAsia="Times New Roman" w:hAnsi="VNI-Times"/>
      <w:sz w:val="24"/>
    </w:rPr>
  </w:style>
  <w:style w:type="paragraph" w:styleId="Heading1">
    <w:name w:val="heading 1"/>
    <w:basedOn w:val="Normal"/>
    <w:next w:val="Normal"/>
    <w:link w:val="Heading1Char"/>
    <w:qFormat/>
    <w:rsid w:val="009766D3"/>
    <w:pPr>
      <w:keepNext/>
      <w:jc w:val="center"/>
      <w:outlineLvl w:val="0"/>
    </w:pPr>
    <w:rPr>
      <w:b/>
      <w:sz w:val="28"/>
      <w:lang w:val="x-none" w:eastAsia="x-none"/>
    </w:rPr>
  </w:style>
  <w:style w:type="paragraph" w:styleId="Heading2">
    <w:name w:val="heading 2"/>
    <w:basedOn w:val="Normal"/>
    <w:next w:val="Normal"/>
    <w:link w:val="Heading2Char"/>
    <w:qFormat/>
    <w:rsid w:val="009766D3"/>
    <w:pPr>
      <w:keepNext/>
      <w:ind w:left="4320" w:hanging="4320"/>
      <w:jc w:val="both"/>
      <w:outlineLvl w:val="1"/>
    </w:pPr>
    <w:rPr>
      <w:lang w:val="x-none" w:eastAsia="x-none"/>
    </w:rPr>
  </w:style>
  <w:style w:type="paragraph" w:styleId="Heading3">
    <w:name w:val="heading 3"/>
    <w:basedOn w:val="Normal"/>
    <w:next w:val="Normal"/>
    <w:link w:val="Heading3Char"/>
    <w:qFormat/>
    <w:rsid w:val="009766D3"/>
    <w:pPr>
      <w:keepNext/>
      <w:spacing w:before="120"/>
      <w:jc w:val="both"/>
      <w:outlineLvl w:val="2"/>
    </w:pPr>
    <w:rPr>
      <w:b/>
      <w:sz w:val="26"/>
      <w:u w:val="single"/>
      <w:lang w:val="x-none" w:eastAsia="x-none"/>
    </w:rPr>
  </w:style>
  <w:style w:type="paragraph" w:styleId="Heading4">
    <w:name w:val="heading 4"/>
    <w:basedOn w:val="Normal"/>
    <w:next w:val="Normal"/>
    <w:link w:val="Heading4Char"/>
    <w:qFormat/>
    <w:rsid w:val="009766D3"/>
    <w:pPr>
      <w:keepNext/>
      <w:jc w:val="both"/>
      <w:outlineLvl w:val="3"/>
    </w:pPr>
    <w:rPr>
      <w:b/>
      <w:lang w:val="x-none" w:eastAsia="x-none"/>
    </w:rPr>
  </w:style>
  <w:style w:type="paragraph" w:styleId="Heading6">
    <w:name w:val="heading 6"/>
    <w:basedOn w:val="Normal"/>
    <w:next w:val="Normal"/>
    <w:link w:val="Heading6Char"/>
    <w:qFormat/>
    <w:rsid w:val="009766D3"/>
    <w:pPr>
      <w:keepNext/>
      <w:jc w:val="both"/>
      <w:outlineLvl w:val="5"/>
    </w:pPr>
    <w:rPr>
      <w:sz w:val="28"/>
      <w:lang w:val="x-none" w:eastAsia="x-none"/>
    </w:rPr>
  </w:style>
  <w:style w:type="paragraph" w:styleId="Heading7">
    <w:name w:val="heading 7"/>
    <w:basedOn w:val="Normal"/>
    <w:next w:val="Normal"/>
    <w:link w:val="Heading7Char"/>
    <w:qFormat/>
    <w:rsid w:val="009766D3"/>
    <w:pPr>
      <w:keepNext/>
      <w:spacing w:before="120"/>
      <w:jc w:val="center"/>
      <w:outlineLvl w:val="6"/>
    </w:pPr>
    <w:rPr>
      <w:rFonts w:ascii="VNI-Helve-Condense" w:hAnsi="VNI-Helve-Condense"/>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66D3"/>
    <w:rPr>
      <w:rFonts w:ascii="VNI-Times" w:eastAsia="Times New Roman" w:hAnsi="VNI-Times" w:cs="Times New Roman"/>
      <w:b/>
      <w:sz w:val="28"/>
      <w:szCs w:val="20"/>
    </w:rPr>
  </w:style>
  <w:style w:type="character" w:customStyle="1" w:styleId="Heading2Char">
    <w:name w:val="Heading 2 Char"/>
    <w:link w:val="Heading2"/>
    <w:rsid w:val="009766D3"/>
    <w:rPr>
      <w:rFonts w:ascii="VNI-Times" w:eastAsia="Times New Roman" w:hAnsi="VNI-Times" w:cs="Times New Roman"/>
      <w:sz w:val="24"/>
      <w:szCs w:val="20"/>
    </w:rPr>
  </w:style>
  <w:style w:type="character" w:customStyle="1" w:styleId="Heading3Char">
    <w:name w:val="Heading 3 Char"/>
    <w:link w:val="Heading3"/>
    <w:rsid w:val="009766D3"/>
    <w:rPr>
      <w:rFonts w:ascii="VNI-Times" w:eastAsia="Times New Roman" w:hAnsi="VNI-Times" w:cs="Times New Roman"/>
      <w:b/>
      <w:sz w:val="26"/>
      <w:szCs w:val="20"/>
      <w:u w:val="single"/>
    </w:rPr>
  </w:style>
  <w:style w:type="character" w:customStyle="1" w:styleId="Heading4Char">
    <w:name w:val="Heading 4 Char"/>
    <w:link w:val="Heading4"/>
    <w:rsid w:val="009766D3"/>
    <w:rPr>
      <w:rFonts w:ascii="VNI-Times" w:eastAsia="Times New Roman" w:hAnsi="VNI-Times" w:cs="Times New Roman"/>
      <w:b/>
      <w:sz w:val="24"/>
      <w:szCs w:val="20"/>
    </w:rPr>
  </w:style>
  <w:style w:type="character" w:customStyle="1" w:styleId="Heading6Char">
    <w:name w:val="Heading 6 Char"/>
    <w:link w:val="Heading6"/>
    <w:rsid w:val="009766D3"/>
    <w:rPr>
      <w:rFonts w:ascii="VNI-Times" w:eastAsia="Times New Roman" w:hAnsi="VNI-Times" w:cs="Times New Roman"/>
      <w:sz w:val="28"/>
      <w:szCs w:val="20"/>
    </w:rPr>
  </w:style>
  <w:style w:type="character" w:customStyle="1" w:styleId="Heading7Char">
    <w:name w:val="Heading 7 Char"/>
    <w:link w:val="Heading7"/>
    <w:rsid w:val="009766D3"/>
    <w:rPr>
      <w:rFonts w:ascii="VNI-Helve-Condense" w:eastAsia="Times New Roman" w:hAnsi="VNI-Helve-Condense" w:cs="Times New Roman"/>
      <w:b/>
      <w:sz w:val="24"/>
      <w:szCs w:val="20"/>
    </w:rPr>
  </w:style>
  <w:style w:type="paragraph" w:styleId="BodyText">
    <w:name w:val="Body Text"/>
    <w:basedOn w:val="Normal"/>
    <w:link w:val="BodyTextChar"/>
    <w:rsid w:val="009766D3"/>
    <w:pPr>
      <w:spacing w:before="120"/>
      <w:jc w:val="center"/>
    </w:pPr>
    <w:rPr>
      <w:sz w:val="28"/>
      <w:lang w:val="x-none" w:eastAsia="x-none"/>
    </w:rPr>
  </w:style>
  <w:style w:type="character" w:customStyle="1" w:styleId="BodyTextChar">
    <w:name w:val="Body Text Char"/>
    <w:link w:val="BodyText"/>
    <w:rsid w:val="009766D3"/>
    <w:rPr>
      <w:rFonts w:ascii="VNI-Times" w:eastAsia="Times New Roman" w:hAnsi="VNI-Times" w:cs="Times New Roman"/>
      <w:sz w:val="28"/>
      <w:szCs w:val="20"/>
    </w:rPr>
  </w:style>
  <w:style w:type="paragraph" w:styleId="BodyTextIndent">
    <w:name w:val="Body Text Indent"/>
    <w:basedOn w:val="Normal"/>
    <w:link w:val="BodyTextIndentChar"/>
    <w:rsid w:val="009766D3"/>
    <w:pPr>
      <w:tabs>
        <w:tab w:val="left" w:pos="2552"/>
      </w:tabs>
      <w:ind w:firstLine="720"/>
      <w:jc w:val="both"/>
    </w:pPr>
    <w:rPr>
      <w:sz w:val="28"/>
      <w:lang w:val="x-none" w:eastAsia="x-none"/>
    </w:rPr>
  </w:style>
  <w:style w:type="character" w:customStyle="1" w:styleId="BodyTextIndentChar">
    <w:name w:val="Body Text Indent Char"/>
    <w:link w:val="BodyTextIndent"/>
    <w:rsid w:val="009766D3"/>
    <w:rPr>
      <w:rFonts w:ascii="VNI-Times" w:eastAsia="Times New Roman" w:hAnsi="VNI-Times" w:cs="Times New Roman"/>
      <w:sz w:val="28"/>
      <w:szCs w:val="20"/>
    </w:rPr>
  </w:style>
  <w:style w:type="paragraph" w:styleId="BodyText3">
    <w:name w:val="Body Text 3"/>
    <w:basedOn w:val="Normal"/>
    <w:link w:val="BodyText3Char"/>
    <w:rsid w:val="009766D3"/>
    <w:pPr>
      <w:spacing w:before="120"/>
      <w:jc w:val="both"/>
    </w:pPr>
    <w:rPr>
      <w:lang w:val="x-none" w:eastAsia="x-none"/>
    </w:rPr>
  </w:style>
  <w:style w:type="character" w:customStyle="1" w:styleId="BodyText3Char">
    <w:name w:val="Body Text 3 Char"/>
    <w:link w:val="BodyText3"/>
    <w:rsid w:val="009766D3"/>
    <w:rPr>
      <w:rFonts w:ascii="VNI-Times" w:eastAsia="Times New Roman" w:hAnsi="VNI-Times" w:cs="Times New Roman"/>
      <w:sz w:val="24"/>
      <w:szCs w:val="20"/>
    </w:rPr>
  </w:style>
  <w:style w:type="paragraph" w:styleId="Footer">
    <w:name w:val="footer"/>
    <w:basedOn w:val="Normal"/>
    <w:link w:val="FooterChar"/>
    <w:rsid w:val="009766D3"/>
    <w:pPr>
      <w:tabs>
        <w:tab w:val="center" w:pos="4320"/>
        <w:tab w:val="right" w:pos="8640"/>
      </w:tabs>
    </w:pPr>
    <w:rPr>
      <w:lang w:val="x-none" w:eastAsia="x-none"/>
    </w:rPr>
  </w:style>
  <w:style w:type="character" w:customStyle="1" w:styleId="FooterChar">
    <w:name w:val="Footer Char"/>
    <w:link w:val="Footer"/>
    <w:rsid w:val="009766D3"/>
    <w:rPr>
      <w:rFonts w:ascii="VNI-Times" w:eastAsia="Times New Roman" w:hAnsi="VNI-Times" w:cs="Times New Roman"/>
      <w:sz w:val="24"/>
      <w:szCs w:val="20"/>
    </w:rPr>
  </w:style>
  <w:style w:type="character" w:styleId="PageNumber">
    <w:name w:val="page number"/>
    <w:basedOn w:val="DefaultParagraphFont"/>
    <w:rsid w:val="009766D3"/>
  </w:style>
  <w:style w:type="table" w:styleId="TableGrid">
    <w:name w:val="Table Grid"/>
    <w:basedOn w:val="TableNormal"/>
    <w:uiPriority w:val="39"/>
    <w:rsid w:val="005630F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5B78"/>
    <w:rPr>
      <w:rFonts w:ascii="Tahoma" w:hAnsi="Tahoma"/>
      <w:sz w:val="16"/>
      <w:szCs w:val="16"/>
      <w:lang w:val="x-none" w:eastAsia="x-none"/>
    </w:rPr>
  </w:style>
  <w:style w:type="character" w:customStyle="1" w:styleId="BalloonTextChar">
    <w:name w:val="Balloon Text Char"/>
    <w:link w:val="BalloonText"/>
    <w:uiPriority w:val="99"/>
    <w:semiHidden/>
    <w:rsid w:val="007A5B78"/>
    <w:rPr>
      <w:rFonts w:ascii="Tahoma" w:eastAsia="Times New Roman" w:hAnsi="Tahoma" w:cs="Tahoma"/>
      <w:sz w:val="16"/>
      <w:szCs w:val="16"/>
    </w:rPr>
  </w:style>
  <w:style w:type="paragraph" w:styleId="Revision">
    <w:name w:val="Revision"/>
    <w:hidden/>
    <w:uiPriority w:val="99"/>
    <w:semiHidden/>
    <w:rsid w:val="00714A2F"/>
    <w:rPr>
      <w:rFonts w:ascii="VNI-Times" w:eastAsia="Times New Roman" w:hAnsi="VNI-Times"/>
      <w:sz w:val="24"/>
    </w:rPr>
  </w:style>
  <w:style w:type="paragraph" w:styleId="FootnoteText">
    <w:name w:val="footnote text"/>
    <w:basedOn w:val="Normal"/>
    <w:link w:val="FootnoteTextChar"/>
    <w:uiPriority w:val="99"/>
    <w:unhideWhenUsed/>
    <w:rsid w:val="00C86C92"/>
    <w:rPr>
      <w:sz w:val="20"/>
      <w:lang w:val="x-none" w:eastAsia="x-none"/>
    </w:rPr>
  </w:style>
  <w:style w:type="character" w:customStyle="1" w:styleId="FootnoteTextChar">
    <w:name w:val="Footnote Text Char"/>
    <w:link w:val="FootnoteText"/>
    <w:uiPriority w:val="99"/>
    <w:rsid w:val="00C86C92"/>
    <w:rPr>
      <w:rFonts w:ascii="VNI-Times" w:eastAsia="Times New Roman" w:hAnsi="VNI-Times"/>
    </w:rPr>
  </w:style>
  <w:style w:type="character" w:styleId="FootnoteReference">
    <w:name w:val="footnote reference"/>
    <w:uiPriority w:val="99"/>
    <w:semiHidden/>
    <w:unhideWhenUsed/>
    <w:rsid w:val="00C86C92"/>
    <w:rPr>
      <w:vertAlign w:val="superscript"/>
    </w:rPr>
  </w:style>
  <w:style w:type="character" w:styleId="CommentReference">
    <w:name w:val="annotation reference"/>
    <w:uiPriority w:val="99"/>
    <w:unhideWhenUsed/>
    <w:rsid w:val="00964541"/>
    <w:rPr>
      <w:sz w:val="16"/>
      <w:szCs w:val="16"/>
    </w:rPr>
  </w:style>
  <w:style w:type="paragraph" w:styleId="CommentText">
    <w:name w:val="annotation text"/>
    <w:basedOn w:val="Normal"/>
    <w:link w:val="CommentTextChar"/>
    <w:uiPriority w:val="99"/>
    <w:unhideWhenUsed/>
    <w:rsid w:val="00964541"/>
    <w:rPr>
      <w:sz w:val="20"/>
      <w:lang w:val="x-none" w:eastAsia="x-none"/>
    </w:rPr>
  </w:style>
  <w:style w:type="character" w:customStyle="1" w:styleId="CommentTextChar">
    <w:name w:val="Comment Text Char"/>
    <w:link w:val="CommentText"/>
    <w:uiPriority w:val="99"/>
    <w:rsid w:val="00964541"/>
    <w:rPr>
      <w:rFonts w:ascii="VNI-Times" w:eastAsia="Times New Roman" w:hAnsi="VNI-Times"/>
    </w:rPr>
  </w:style>
  <w:style w:type="paragraph" w:styleId="CommentSubject">
    <w:name w:val="annotation subject"/>
    <w:basedOn w:val="CommentText"/>
    <w:next w:val="CommentText"/>
    <w:link w:val="CommentSubjectChar"/>
    <w:uiPriority w:val="99"/>
    <w:semiHidden/>
    <w:unhideWhenUsed/>
    <w:rsid w:val="00964541"/>
    <w:rPr>
      <w:b/>
      <w:bCs/>
    </w:rPr>
  </w:style>
  <w:style w:type="character" w:customStyle="1" w:styleId="CommentSubjectChar">
    <w:name w:val="Comment Subject Char"/>
    <w:link w:val="CommentSubject"/>
    <w:uiPriority w:val="99"/>
    <w:semiHidden/>
    <w:rsid w:val="00964541"/>
    <w:rPr>
      <w:rFonts w:ascii="VNI-Times" w:eastAsia="Times New Roman" w:hAnsi="VNI-Times"/>
      <w:b/>
      <w:bCs/>
    </w:rPr>
  </w:style>
  <w:style w:type="paragraph" w:styleId="Header">
    <w:name w:val="header"/>
    <w:basedOn w:val="Normal"/>
    <w:link w:val="HeaderChar"/>
    <w:uiPriority w:val="99"/>
    <w:unhideWhenUsed/>
    <w:rsid w:val="00B07736"/>
    <w:pPr>
      <w:tabs>
        <w:tab w:val="center" w:pos="4680"/>
        <w:tab w:val="right" w:pos="9360"/>
      </w:tabs>
    </w:pPr>
    <w:rPr>
      <w:lang w:val="x-none" w:eastAsia="x-none"/>
    </w:rPr>
  </w:style>
  <w:style w:type="character" w:customStyle="1" w:styleId="HeaderChar">
    <w:name w:val="Header Char"/>
    <w:link w:val="Header"/>
    <w:uiPriority w:val="99"/>
    <w:rsid w:val="00B07736"/>
    <w:rPr>
      <w:rFonts w:ascii="VNI-Times" w:eastAsia="Times New Roman" w:hAnsi="VNI-Times"/>
      <w:sz w:val="24"/>
    </w:rPr>
  </w:style>
  <w:style w:type="paragraph" w:styleId="ListParagraph">
    <w:name w:val="List Paragraph"/>
    <w:aliases w:val="abc,Ý thứ 1"/>
    <w:basedOn w:val="Normal"/>
    <w:link w:val="ListParagraphChar"/>
    <w:uiPriority w:val="34"/>
    <w:qFormat/>
    <w:rsid w:val="00DA2C3E"/>
    <w:pPr>
      <w:ind w:left="720"/>
      <w:contextualSpacing/>
    </w:pPr>
  </w:style>
  <w:style w:type="character" w:customStyle="1" w:styleId="ListParagraphChar">
    <w:name w:val="List Paragraph Char"/>
    <w:aliases w:val="abc Char,Ý thứ 1 Char"/>
    <w:link w:val="ListParagraph"/>
    <w:uiPriority w:val="34"/>
    <w:rsid w:val="004169CF"/>
    <w:rPr>
      <w:rFonts w:ascii="VNI-Times" w:eastAsia="Times New Roman" w:hAnsi="VNI-Time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58685">
      <w:bodyDiv w:val="1"/>
      <w:marLeft w:val="0"/>
      <w:marRight w:val="0"/>
      <w:marTop w:val="0"/>
      <w:marBottom w:val="0"/>
      <w:divBdr>
        <w:top w:val="none" w:sz="0" w:space="0" w:color="auto"/>
        <w:left w:val="none" w:sz="0" w:space="0" w:color="auto"/>
        <w:bottom w:val="none" w:sz="0" w:space="0" w:color="auto"/>
        <w:right w:val="none" w:sz="0" w:space="0" w:color="auto"/>
      </w:divBdr>
    </w:div>
    <w:div w:id="492183800">
      <w:bodyDiv w:val="1"/>
      <w:marLeft w:val="0"/>
      <w:marRight w:val="0"/>
      <w:marTop w:val="0"/>
      <w:marBottom w:val="0"/>
      <w:divBdr>
        <w:top w:val="none" w:sz="0" w:space="0" w:color="auto"/>
        <w:left w:val="none" w:sz="0" w:space="0" w:color="auto"/>
        <w:bottom w:val="none" w:sz="0" w:space="0" w:color="auto"/>
        <w:right w:val="none" w:sz="0" w:space="0" w:color="auto"/>
      </w:divBdr>
    </w:div>
    <w:div w:id="528449202">
      <w:bodyDiv w:val="1"/>
      <w:marLeft w:val="0"/>
      <w:marRight w:val="0"/>
      <w:marTop w:val="0"/>
      <w:marBottom w:val="0"/>
      <w:divBdr>
        <w:top w:val="none" w:sz="0" w:space="0" w:color="auto"/>
        <w:left w:val="none" w:sz="0" w:space="0" w:color="auto"/>
        <w:bottom w:val="none" w:sz="0" w:space="0" w:color="auto"/>
        <w:right w:val="none" w:sz="0" w:space="0" w:color="auto"/>
      </w:divBdr>
      <w:divsChild>
        <w:div w:id="82726291">
          <w:marLeft w:val="0"/>
          <w:marRight w:val="0"/>
          <w:marTop w:val="0"/>
          <w:marBottom w:val="0"/>
          <w:divBdr>
            <w:top w:val="none" w:sz="0" w:space="0" w:color="auto"/>
            <w:left w:val="none" w:sz="0" w:space="0" w:color="auto"/>
            <w:bottom w:val="none" w:sz="0" w:space="0" w:color="auto"/>
            <w:right w:val="none" w:sz="0" w:space="0" w:color="auto"/>
          </w:divBdr>
          <w:divsChild>
            <w:div w:id="119157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9830">
      <w:bodyDiv w:val="1"/>
      <w:marLeft w:val="0"/>
      <w:marRight w:val="0"/>
      <w:marTop w:val="0"/>
      <w:marBottom w:val="0"/>
      <w:divBdr>
        <w:top w:val="none" w:sz="0" w:space="0" w:color="auto"/>
        <w:left w:val="none" w:sz="0" w:space="0" w:color="auto"/>
        <w:bottom w:val="none" w:sz="0" w:space="0" w:color="auto"/>
        <w:right w:val="none" w:sz="0" w:space="0" w:color="auto"/>
      </w:divBdr>
    </w:div>
    <w:div w:id="893587943">
      <w:bodyDiv w:val="1"/>
      <w:marLeft w:val="0"/>
      <w:marRight w:val="0"/>
      <w:marTop w:val="0"/>
      <w:marBottom w:val="0"/>
      <w:divBdr>
        <w:top w:val="none" w:sz="0" w:space="0" w:color="auto"/>
        <w:left w:val="none" w:sz="0" w:space="0" w:color="auto"/>
        <w:bottom w:val="none" w:sz="0" w:space="0" w:color="auto"/>
        <w:right w:val="none" w:sz="0" w:space="0" w:color="auto"/>
      </w:divBdr>
    </w:div>
    <w:div w:id="1032851464">
      <w:bodyDiv w:val="1"/>
      <w:marLeft w:val="0"/>
      <w:marRight w:val="0"/>
      <w:marTop w:val="0"/>
      <w:marBottom w:val="0"/>
      <w:divBdr>
        <w:top w:val="none" w:sz="0" w:space="0" w:color="auto"/>
        <w:left w:val="none" w:sz="0" w:space="0" w:color="auto"/>
        <w:bottom w:val="none" w:sz="0" w:space="0" w:color="auto"/>
        <w:right w:val="none" w:sz="0" w:space="0" w:color="auto"/>
      </w:divBdr>
    </w:div>
    <w:div w:id="1111821270">
      <w:bodyDiv w:val="1"/>
      <w:marLeft w:val="0"/>
      <w:marRight w:val="0"/>
      <w:marTop w:val="0"/>
      <w:marBottom w:val="0"/>
      <w:divBdr>
        <w:top w:val="none" w:sz="0" w:space="0" w:color="auto"/>
        <w:left w:val="none" w:sz="0" w:space="0" w:color="auto"/>
        <w:bottom w:val="none" w:sz="0" w:space="0" w:color="auto"/>
        <w:right w:val="none" w:sz="0" w:space="0" w:color="auto"/>
      </w:divBdr>
    </w:div>
    <w:div w:id="1156460687">
      <w:bodyDiv w:val="1"/>
      <w:marLeft w:val="0"/>
      <w:marRight w:val="0"/>
      <w:marTop w:val="0"/>
      <w:marBottom w:val="0"/>
      <w:divBdr>
        <w:top w:val="none" w:sz="0" w:space="0" w:color="auto"/>
        <w:left w:val="none" w:sz="0" w:space="0" w:color="auto"/>
        <w:bottom w:val="none" w:sz="0" w:space="0" w:color="auto"/>
        <w:right w:val="none" w:sz="0" w:space="0" w:color="auto"/>
      </w:divBdr>
    </w:div>
    <w:div w:id="1279097941">
      <w:bodyDiv w:val="1"/>
      <w:marLeft w:val="0"/>
      <w:marRight w:val="0"/>
      <w:marTop w:val="0"/>
      <w:marBottom w:val="0"/>
      <w:divBdr>
        <w:top w:val="none" w:sz="0" w:space="0" w:color="auto"/>
        <w:left w:val="none" w:sz="0" w:space="0" w:color="auto"/>
        <w:bottom w:val="none" w:sz="0" w:space="0" w:color="auto"/>
        <w:right w:val="none" w:sz="0" w:space="0" w:color="auto"/>
      </w:divBdr>
    </w:div>
    <w:div w:id="1451052013">
      <w:bodyDiv w:val="1"/>
      <w:marLeft w:val="0"/>
      <w:marRight w:val="0"/>
      <w:marTop w:val="0"/>
      <w:marBottom w:val="0"/>
      <w:divBdr>
        <w:top w:val="none" w:sz="0" w:space="0" w:color="auto"/>
        <w:left w:val="none" w:sz="0" w:space="0" w:color="auto"/>
        <w:bottom w:val="none" w:sz="0" w:space="0" w:color="auto"/>
        <w:right w:val="none" w:sz="0" w:space="0" w:color="auto"/>
      </w:divBdr>
    </w:div>
    <w:div w:id="1488862703">
      <w:bodyDiv w:val="1"/>
      <w:marLeft w:val="0"/>
      <w:marRight w:val="0"/>
      <w:marTop w:val="0"/>
      <w:marBottom w:val="0"/>
      <w:divBdr>
        <w:top w:val="none" w:sz="0" w:space="0" w:color="auto"/>
        <w:left w:val="none" w:sz="0" w:space="0" w:color="auto"/>
        <w:bottom w:val="none" w:sz="0" w:space="0" w:color="auto"/>
        <w:right w:val="none" w:sz="0" w:space="0" w:color="auto"/>
      </w:divBdr>
    </w:div>
    <w:div w:id="1729761410">
      <w:bodyDiv w:val="1"/>
      <w:marLeft w:val="0"/>
      <w:marRight w:val="0"/>
      <w:marTop w:val="0"/>
      <w:marBottom w:val="0"/>
      <w:divBdr>
        <w:top w:val="none" w:sz="0" w:space="0" w:color="auto"/>
        <w:left w:val="none" w:sz="0" w:space="0" w:color="auto"/>
        <w:bottom w:val="none" w:sz="0" w:space="0" w:color="auto"/>
        <w:right w:val="none" w:sz="0" w:space="0" w:color="auto"/>
      </w:divBdr>
    </w:div>
    <w:div w:id="1771318639">
      <w:bodyDiv w:val="1"/>
      <w:marLeft w:val="0"/>
      <w:marRight w:val="0"/>
      <w:marTop w:val="0"/>
      <w:marBottom w:val="0"/>
      <w:divBdr>
        <w:top w:val="none" w:sz="0" w:space="0" w:color="auto"/>
        <w:left w:val="none" w:sz="0" w:space="0" w:color="auto"/>
        <w:bottom w:val="none" w:sz="0" w:space="0" w:color="auto"/>
        <w:right w:val="none" w:sz="0" w:space="0" w:color="auto"/>
      </w:divBdr>
    </w:div>
    <w:div w:id="188582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Hiệu lực</TinhTrangHieuLuc>
    <MaVanBanThayThe xmlns="c7260419-8647-45b8-880e-8ad15e1b01d5" xsi:nil="true"/>
    <LoaiDinhKem xmlns="c7260419-8647-45b8-880e-8ad15e1b01d5">Đính kèm</LoaiDinhKem>
    <Ten xmlns="8ba8711b-6401-4886-8ecd-5b42b6a2c431">14328-20201013114039MB02.QĐi-NVGD05.doc</Ten>
    <GhiChu xmlns="8ba8711b-6401-4886-8ecd-5b42b6a2c431" xsi:nil="true"/>
    <Loai xmlns="8ba8711b-6401-4886-8ecd-5b42b6a2c431">MB;#Mẫu biểu</Loai>
    <MaVanBan xmlns="c7260419-8647-45b8-880e-8ad15e1b01d5">QĐi-FM/GOLD/001</MaVanBan>
    <URL xmlns="c7260419-8647-45b8-880e-8ad15e1b01d5" xsi:nil="true"/>
    <LoaiThayThe xmlns="c7260419-8647-45b8-880e-8ad15e1b01d5" xsi:nil="true"/>
    <TrangThaiXuLy xmlns="8ba8711b-6401-4886-8ecd-5b42b6a2c431" xsi:nil="true"/>
    <SoHieu xmlns="c7260419-8647-45b8-880e-8ad15e1b01d5" xsi:nil="true"/>
    <MaHieuFull xmlns="c7260419-8647-45b8-880e-8ad15e1b01d5" xsi:nil="true"/>
    <IDVanBanQuyTrinh xmlns="8ba8711b-6401-4886-8ecd-5b42b6a2c431">14328</IDVanBanQuyTrinh>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2DA82-E7FC-4E4F-A533-42CB53DEB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76cca-351f-4937-95ce-0328f3ef71e3"/>
    <ds:schemaRef ds:uri="4afd0482-fe73-4301-a2d6-1a1d1218fd98"/>
    <ds:schemaRef ds:uri="8ba8711b-6401-4886-8ecd-5b42b6a2c431"/>
    <ds:schemaRef ds:uri="c7260419-8647-45b8-880e-8ad15e1b0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30938E-5043-4532-B419-DAAA79393BB8}">
  <ds:schemaRefs>
    <ds:schemaRef ds:uri="http://schemas.microsoft.com/sharepoint/v3/contenttype/forms"/>
  </ds:schemaRefs>
</ds:datastoreItem>
</file>

<file path=customXml/itemProps3.xml><?xml version="1.0" encoding="utf-8"?>
<ds:datastoreItem xmlns:ds="http://schemas.openxmlformats.org/officeDocument/2006/customXml" ds:itemID="{E90E479F-5189-4417-927E-395D244F5956}">
  <ds:schemaRefs>
    <ds:schemaRef ds:uri="http://schemas.microsoft.com/office/2006/metadata/longProperties"/>
  </ds:schemaRefs>
</ds:datastoreItem>
</file>

<file path=customXml/itemProps4.xml><?xml version="1.0" encoding="utf-8"?>
<ds:datastoreItem xmlns:ds="http://schemas.openxmlformats.org/officeDocument/2006/customXml" ds:itemID="{65B536FB-E1F6-4982-AC96-4696EB825AAE}">
  <ds:schemaRefs>
    <ds:schemaRef ds:uri="http://schemas.microsoft.com/sharepoint/events"/>
  </ds:schemaRefs>
</ds:datastoreItem>
</file>

<file path=customXml/itemProps5.xml><?xml version="1.0" encoding="utf-8"?>
<ds:datastoreItem xmlns:ds="http://schemas.openxmlformats.org/officeDocument/2006/customXml" ds:itemID="{8CDA444F-7028-440B-879F-8CDFEEC5733E}">
  <ds:schemaRefs>
    <ds:schemaRef ds:uri="http://schemas.microsoft.com/office/2006/metadata/properties"/>
    <ds:schemaRef ds:uri="http://schemas.microsoft.com/office/infopath/2007/PartnerControls"/>
    <ds:schemaRef ds:uri="4afd0482-fe73-4301-a2d6-1a1d1218fd98"/>
    <ds:schemaRef ds:uri="8ba8711b-6401-4886-8ecd-5b42b6a2c431"/>
    <ds:schemaRef ds:uri="c7260419-8647-45b8-880e-8ad15e1b01d5"/>
  </ds:schemaRefs>
</ds:datastoreItem>
</file>

<file path=customXml/itemProps6.xml><?xml version="1.0" encoding="utf-8"?>
<ds:datastoreItem xmlns:ds="http://schemas.openxmlformats.org/officeDocument/2006/customXml" ds:itemID="{69EE07C4-36AB-4833-9EAD-7E6D3F087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2223</Words>
  <Characters>12672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MB 02. HDMB.VPB HĐ mua vàng.doc</vt:lpstr>
    </vt:vector>
  </TitlesOfParts>
  <Company>Version 5.1 build 2600</Company>
  <LinksUpToDate>false</LinksUpToDate>
  <CharactersWithSpaces>14866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02. HDMB.VPB HĐ mua vàng.doc</dc:title>
  <dc:subject/>
  <dc:creator>hungnt</dc:creator>
  <cp:keywords/>
  <dc:description/>
  <cp:lastModifiedBy>Ngoc Dang Thi Minh</cp:lastModifiedBy>
  <cp:revision>2</cp:revision>
  <cp:lastPrinted>2022-08-29T06:35:00Z</cp:lastPrinted>
  <dcterms:created xsi:type="dcterms:W3CDTF">2024-09-18T08:16:00Z</dcterms:created>
  <dcterms:modified xsi:type="dcterms:W3CDTF">2024-09-18T08:16:00Z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DWVEH6VHZ6H4-138-225</vt:lpwstr>
  </property>
  <property fmtid="{D5CDD505-2E9C-101B-9397-08002B2CF9AE}" pid="3" name="_dlc_DocIdItemGuid">
    <vt:lpwstr>60a35de6-707a-4209-9074-fab21c9a8173</vt:lpwstr>
  </property>
  <property fmtid="{D5CDD505-2E9C-101B-9397-08002B2CF9AE}" pid="4" name="_dlc_DocIdUrl">
    <vt:lpwstr>https://eoffice.vpbank.com.vn/vbqt/_layouts/DocIdRedir.aspx?ID=DWVEH6VHZ6H4-138-225, DWVEH6VHZ6H4-138-225</vt:lpwstr>
  </property>
  <property fmtid="{D5CDD505-2E9C-101B-9397-08002B2CF9AE}" pid="5" name="MaVanBan">
    <vt:lpwstr>QĐi-FM/GOLD/001</vt:lpwstr>
  </property>
  <property fmtid="{D5CDD505-2E9C-101B-9397-08002B2CF9AE}" pid="6" name="DonViSoanThao">
    <vt:lpwstr>4</vt:lpwstr>
  </property>
  <property fmtid="{D5CDD505-2E9C-101B-9397-08002B2CF9AE}" pid="7" name="TinhTrangVB">
    <vt:lpwstr>Hiệu lực</vt:lpwstr>
  </property>
  <property fmtid="{D5CDD505-2E9C-101B-9397-08002B2CF9AE}" pid="8" name="SoHieuVanBanGoc">
    <vt:lpwstr>4207</vt:lpwstr>
  </property>
  <property fmtid="{D5CDD505-2E9C-101B-9397-08002B2CF9AE}" pid="9" name="NgayBanHanh">
    <vt:lpwstr>2013-06-17T00:00:00Z</vt:lpwstr>
  </property>
  <property fmtid="{D5CDD505-2E9C-101B-9397-08002B2CF9AE}" pid="10" name="Xem">
    <vt:lpwstr>66;#All</vt:lpwstr>
  </property>
  <property fmtid="{D5CDD505-2E9C-101B-9397-08002B2CF9AE}" pid="11" name="display_urn:schemas-microsoft-com:office:office#Xem">
    <vt:lpwstr>All</vt:lpwstr>
  </property>
  <property fmtid="{D5CDD505-2E9C-101B-9397-08002B2CF9AE}" pid="12" name="l44a95cc45dd45b6b1e58b821cda442a">
    <vt:lpwstr>NV Kế toán Giao dịch chung|2b340479-0cad-4220-8e7b-adce73db56bc</vt:lpwstr>
  </property>
  <property fmtid="{D5CDD505-2E9C-101B-9397-08002B2CF9AE}" pid="13" name="NgayHieuLuc">
    <vt:lpwstr>2013-06-20T00:00:00Z</vt:lpwstr>
  </property>
  <property fmtid="{D5CDD505-2E9C-101B-9397-08002B2CF9AE}" pid="14" name="MangNghiepVu">
    <vt:lpwstr>739;#NV Kế toán Giao dịch chung|2b340479-0cad-4220-8e7b-adce73db56bc</vt:lpwstr>
  </property>
  <property fmtid="{D5CDD505-2E9C-101B-9397-08002B2CF9AE}" pid="15" name="TaxCatchAll">
    <vt:lpwstr>739;#NV Kế toán Giao dịch chung|2b340479-0cad-4220-8e7b-adce73db56bc</vt:lpwstr>
  </property>
  <property fmtid="{D5CDD505-2E9C-101B-9397-08002B2CF9AE}" pid="16" name="Order">
    <vt:lpwstr>22500.0000000000</vt:lpwstr>
  </property>
  <property fmtid="{D5CDD505-2E9C-101B-9397-08002B2CF9AE}" pid="17" name="Ten">
    <vt:lpwstr>14328-20201013114039MB02.QĐi-NVGD05.doc</vt:lpwstr>
  </property>
  <property fmtid="{D5CDD505-2E9C-101B-9397-08002B2CF9AE}" pid="18" name="IDVanBanQuyTrinh">
    <vt:lpwstr>14328</vt:lpwstr>
  </property>
  <property fmtid="{D5CDD505-2E9C-101B-9397-08002B2CF9AE}" pid="19" name="TinhTrangHieuLuc">
    <vt:lpwstr>Hiệu lực</vt:lpwstr>
  </property>
  <property fmtid="{D5CDD505-2E9C-101B-9397-08002B2CF9AE}" pid="20" name="LoaiDinhKem">
    <vt:lpwstr>Đính kèm</vt:lpwstr>
  </property>
  <property fmtid="{D5CDD505-2E9C-101B-9397-08002B2CF9AE}" pid="21" name="Loai">
    <vt:lpwstr>MB;#Mẫu biểu</vt:lpwstr>
  </property>
  <property fmtid="{D5CDD505-2E9C-101B-9397-08002B2CF9AE}" pid="22" name="MaHieu">
    <vt:lpwstr/>
  </property>
  <property fmtid="{D5CDD505-2E9C-101B-9397-08002B2CF9AE}" pid="23" name="MaVanBanThayThe">
    <vt:lpwstr/>
  </property>
  <property fmtid="{D5CDD505-2E9C-101B-9397-08002B2CF9AE}" pid="24" name="GhiChu">
    <vt:lpwstr/>
  </property>
  <property fmtid="{D5CDD505-2E9C-101B-9397-08002B2CF9AE}" pid="25" name="URL">
    <vt:lpwstr/>
  </property>
  <property fmtid="{D5CDD505-2E9C-101B-9397-08002B2CF9AE}" pid="26" name="LoaiThayThe">
    <vt:lpwstr/>
  </property>
  <property fmtid="{D5CDD505-2E9C-101B-9397-08002B2CF9AE}" pid="27" name="TrangThaiXuLy">
    <vt:lpwstr/>
  </property>
  <property fmtid="{D5CDD505-2E9C-101B-9397-08002B2CF9AE}" pid="28" name="SoHieu">
    <vt:lpwstr/>
  </property>
  <property fmtid="{D5CDD505-2E9C-101B-9397-08002B2CF9AE}" pid="29" name="MaHieuFull">
    <vt:lpwstr/>
  </property>
</Properties>
</file>